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431A6D8" w:rsidR="00776E41" w:rsidRDefault="00F45C31" w:rsidP="00D06058">
      <w:pPr>
        <w:jc w:val="both"/>
        <w:rPr>
          <w:rFonts w:eastAsiaTheme="majorEastAsia" w:cstheme="majorBidi"/>
          <w:b/>
          <w:bCs/>
          <w:color w:val="70AD47" w:themeColor="accent6"/>
          <w:sz w:val="28"/>
          <w:szCs w:val="28"/>
        </w:rPr>
      </w:pPr>
      <w:bookmarkStart w:id="0" w:name="_GoBack"/>
      <w:bookmarkEnd w:id="0"/>
      <w:r w:rsidRPr="1BA06EC6">
        <w:rPr>
          <w:rFonts w:eastAsiaTheme="majorEastAsia" w:cstheme="majorBidi"/>
          <w:b/>
          <w:bCs/>
          <w:color w:val="C00000"/>
          <w:sz w:val="28"/>
          <w:szCs w:val="28"/>
        </w:rPr>
        <w:t xml:space="preserve">Załącznik nr </w:t>
      </w:r>
      <w:r w:rsidR="00DC0E5B" w:rsidRPr="1BA06EC6">
        <w:rPr>
          <w:rFonts w:eastAsiaTheme="majorEastAsia" w:cstheme="majorBidi"/>
          <w:b/>
          <w:bCs/>
          <w:color w:val="C00000"/>
          <w:sz w:val="28"/>
          <w:szCs w:val="28"/>
        </w:rPr>
        <w:t>1</w:t>
      </w:r>
      <w:r w:rsidR="00EC694E" w:rsidRPr="1BA06EC6">
        <w:rPr>
          <w:rFonts w:eastAsiaTheme="majorEastAsia" w:cstheme="majorBidi"/>
          <w:b/>
          <w:bCs/>
          <w:color w:val="C00000"/>
          <w:sz w:val="28"/>
          <w:szCs w:val="28"/>
        </w:rPr>
        <w:t xml:space="preserve"> </w:t>
      </w:r>
      <w:r w:rsidRPr="1BA06EC6">
        <w:rPr>
          <w:rFonts w:eastAsiaTheme="majorEastAsia" w:cstheme="majorBidi"/>
          <w:b/>
          <w:bCs/>
          <w:color w:val="C00000"/>
          <w:sz w:val="28"/>
          <w:szCs w:val="28"/>
        </w:rPr>
        <w:t xml:space="preserve">do </w:t>
      </w:r>
      <w:r w:rsidR="00607C6B" w:rsidRPr="1BA06EC6">
        <w:rPr>
          <w:rFonts w:eastAsiaTheme="majorEastAsia" w:cstheme="majorBidi"/>
          <w:b/>
          <w:bCs/>
          <w:color w:val="C00000"/>
          <w:sz w:val="28"/>
          <w:szCs w:val="28"/>
        </w:rPr>
        <w:t>Regulaminu – Wymagania</w:t>
      </w:r>
      <w:r w:rsidR="002E210D" w:rsidRPr="1BA06EC6">
        <w:rPr>
          <w:rFonts w:eastAsiaTheme="majorEastAsia" w:cstheme="majorBidi"/>
          <w:b/>
          <w:bCs/>
          <w:color w:val="C00000"/>
          <w:sz w:val="28"/>
          <w:szCs w:val="28"/>
        </w:rPr>
        <w:t xml:space="preserve"> dla P</w:t>
      </w:r>
      <w:r w:rsidR="00B75F86" w:rsidRPr="1BA06EC6">
        <w:rPr>
          <w:rFonts w:eastAsiaTheme="majorEastAsia" w:cstheme="majorBidi"/>
          <w:b/>
          <w:bCs/>
          <w:color w:val="C00000"/>
          <w:sz w:val="28"/>
          <w:szCs w:val="28"/>
        </w:rPr>
        <w:t>rzedsięwzięcia „Oczyszczalnia Przyszłości”</w:t>
      </w:r>
    </w:p>
    <w:p w14:paraId="463A9075" w14:textId="487B90EC" w:rsidR="00B75F86" w:rsidRPr="00EF67F1" w:rsidRDefault="00AC088A" w:rsidP="00AC088A">
      <w:pPr>
        <w:jc w:val="both"/>
        <w:rPr>
          <w:rFonts w:eastAsiaTheme="majorEastAsia" w:cstheme="majorHAnsi"/>
          <w:b/>
          <w:color w:val="C00000"/>
        </w:rPr>
      </w:pPr>
      <w:r w:rsidRPr="00EF67F1">
        <w:t>Każdorazowo, gdy dane Wymaganie odwołuje się do przepisów aktów prawa bezwzględnie obowiązującego, to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opracowywany Wynik Prac Etapu oraz Wyniki Prac Etapów następujących po nim do takich zmienionych wymogów lub norm.</w:t>
      </w:r>
    </w:p>
    <w:p w14:paraId="367EBE01" w14:textId="72FEB7EC" w:rsidR="00B75F86" w:rsidRPr="00EF67F1" w:rsidRDefault="00B75F86" w:rsidP="00EF67F1">
      <w:pPr>
        <w:pStyle w:val="Nagwek2"/>
      </w:pPr>
      <w:r w:rsidRPr="00EF67F1">
        <w:t xml:space="preserve">Wymagania Obligatoryjne </w:t>
      </w:r>
    </w:p>
    <w:p w14:paraId="374C0B86" w14:textId="2B33600C" w:rsidR="00B75F86" w:rsidRPr="00EF67F1" w:rsidRDefault="004831B4" w:rsidP="00B75F86">
      <w:pPr>
        <w:jc w:val="both"/>
        <w:rPr>
          <w:rFonts w:cstheme="minorHAnsi"/>
        </w:rPr>
      </w:pPr>
      <w:r w:rsidRPr="00EF67F1">
        <w:rPr>
          <w:rFonts w:cstheme="minorHAnsi"/>
        </w:rPr>
        <w:t>Wymagania</w:t>
      </w:r>
      <w:r w:rsidR="00B75F86" w:rsidRPr="00EF67F1">
        <w:rPr>
          <w:rFonts w:cstheme="minorHAnsi"/>
        </w:rPr>
        <w:t xml:space="preserve"> Obligatoryjne stanowią wymagania, które nale</w:t>
      </w:r>
      <w:r w:rsidR="00EF67F1" w:rsidRPr="00EF67F1">
        <w:rPr>
          <w:rFonts w:cstheme="minorHAnsi"/>
        </w:rPr>
        <w:t>ży wszystkie spełnić łącznie, z </w:t>
      </w:r>
      <w:r w:rsidR="00B75F86" w:rsidRPr="00EF67F1">
        <w:rPr>
          <w:rFonts w:cstheme="minorHAnsi"/>
        </w:rPr>
        <w:t>uwzględnieniem minimalnych lub maksymalnych wartości, jeśli</w:t>
      </w:r>
      <w:r w:rsidR="00B95D08" w:rsidRPr="00EF67F1">
        <w:rPr>
          <w:rFonts w:cstheme="minorHAnsi"/>
        </w:rPr>
        <w:t xml:space="preserve"> takie zostały określone. Opis Wymagań O</w:t>
      </w:r>
      <w:r w:rsidR="00B75F86" w:rsidRPr="00EF67F1">
        <w:rPr>
          <w:rFonts w:cstheme="minorHAnsi"/>
        </w:rPr>
        <w:t>bligatoryjnych przedstawiono w Tab. 1.</w:t>
      </w:r>
    </w:p>
    <w:p w14:paraId="08B8AD4A" w14:textId="54534E27" w:rsidR="00B75F86" w:rsidRPr="00EF67F1" w:rsidRDefault="00B75F86" w:rsidP="00B75F86">
      <w:pPr>
        <w:spacing w:after="0"/>
        <w:rPr>
          <w:rFonts w:cstheme="majorHAnsi"/>
        </w:rPr>
      </w:pPr>
      <w:r w:rsidRPr="00EF67F1">
        <w:rPr>
          <w:rFonts w:cstheme="majorHAnsi"/>
          <w:b/>
        </w:rPr>
        <w:t>Tabela 1.</w:t>
      </w:r>
      <w:r w:rsidR="00B95D08" w:rsidRPr="00EF67F1">
        <w:rPr>
          <w:rFonts w:cstheme="majorHAnsi"/>
        </w:rPr>
        <w:t xml:space="preserve"> Wymagania O</w:t>
      </w:r>
      <w:r w:rsidRPr="00EF67F1">
        <w:rPr>
          <w:rFonts w:cstheme="majorHAnsi"/>
        </w:rPr>
        <w:t>bligatoryjne w Przedsięwzięciu.</w:t>
      </w:r>
    </w:p>
    <w:tbl>
      <w:tblPr>
        <w:tblStyle w:val="Tabela-Siatka"/>
        <w:tblW w:w="9776" w:type="dxa"/>
        <w:jc w:val="center"/>
        <w:tblLook w:val="04A0" w:firstRow="1" w:lastRow="0" w:firstColumn="1" w:lastColumn="0" w:noHBand="0" w:noVBand="1"/>
      </w:tblPr>
      <w:tblGrid>
        <w:gridCol w:w="486"/>
        <w:gridCol w:w="1557"/>
        <w:gridCol w:w="2365"/>
        <w:gridCol w:w="5368"/>
      </w:tblGrid>
      <w:tr w:rsidR="0091129C" w:rsidRPr="00136C0D" w14:paraId="58A318F7" w14:textId="77777777" w:rsidTr="00EF67F1">
        <w:trPr>
          <w:trHeight w:val="848"/>
          <w:jc w:val="center"/>
        </w:trPr>
        <w:tc>
          <w:tcPr>
            <w:tcW w:w="480" w:type="dxa"/>
            <w:shd w:val="clear" w:color="auto" w:fill="E2EFD9" w:themeFill="accent6" w:themeFillTint="33"/>
            <w:vAlign w:val="center"/>
          </w:tcPr>
          <w:p w14:paraId="6FE59CF9" w14:textId="3D00EC45"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L.p</w:t>
            </w:r>
          </w:p>
        </w:tc>
        <w:tc>
          <w:tcPr>
            <w:tcW w:w="1557" w:type="dxa"/>
            <w:shd w:val="clear" w:color="auto" w:fill="E2EFD9" w:themeFill="accent6" w:themeFillTint="33"/>
            <w:vAlign w:val="center"/>
          </w:tcPr>
          <w:p w14:paraId="56C401C1" w14:textId="2F6FCA7D" w:rsidR="0091129C" w:rsidRPr="005C41E0" w:rsidRDefault="005C41E0" w:rsidP="005C41E0">
            <w:pPr>
              <w:spacing w:after="0"/>
              <w:rPr>
                <w:rFonts w:asciiTheme="minorHAnsi" w:hAnsiTheme="minorHAnsi" w:cstheme="minorHAnsi"/>
                <w:b/>
                <w:sz w:val="22"/>
                <w:szCs w:val="22"/>
              </w:rPr>
            </w:pPr>
            <w:r w:rsidRPr="00C861D8">
              <w:rPr>
                <w:rFonts w:asciiTheme="minorHAnsi" w:hAnsiTheme="minorHAnsi" w:cstheme="minorHAnsi"/>
                <w:b/>
                <w:sz w:val="22"/>
                <w:szCs w:val="22"/>
              </w:rPr>
              <w:t>KATEGORIA</w:t>
            </w:r>
          </w:p>
        </w:tc>
        <w:tc>
          <w:tcPr>
            <w:tcW w:w="2366" w:type="dxa"/>
            <w:shd w:val="clear" w:color="auto" w:fill="E2EFD9" w:themeFill="accent6" w:themeFillTint="33"/>
            <w:vAlign w:val="center"/>
          </w:tcPr>
          <w:p w14:paraId="38842859" w14:textId="4168329D" w:rsidR="0091129C" w:rsidRPr="005C41E0"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NAZWA WYMAGANIA</w:t>
            </w:r>
          </w:p>
        </w:tc>
        <w:tc>
          <w:tcPr>
            <w:tcW w:w="5373" w:type="dxa"/>
            <w:shd w:val="clear" w:color="auto" w:fill="E2EFD9" w:themeFill="accent6" w:themeFillTint="33"/>
            <w:vAlign w:val="center"/>
          </w:tcPr>
          <w:p w14:paraId="410CB300" w14:textId="1CAC9CB5" w:rsidR="0091129C" w:rsidRPr="005C41E0" w:rsidRDefault="0091129C" w:rsidP="002B043A">
            <w:pPr>
              <w:spacing w:after="0"/>
              <w:rPr>
                <w:rFonts w:asciiTheme="minorHAnsi" w:hAnsiTheme="minorHAnsi" w:cstheme="minorHAnsi"/>
                <w:b/>
                <w:sz w:val="22"/>
                <w:szCs w:val="22"/>
              </w:rPr>
            </w:pPr>
            <w:r w:rsidRPr="005C41E0">
              <w:rPr>
                <w:rFonts w:cs="Calibri"/>
                <w:b/>
                <w:color w:val="000000"/>
                <w:sz w:val="22"/>
                <w:szCs w:val="22"/>
              </w:rPr>
              <w:t>OPIS WYMAGANIA ORAZ OBOWIĄZUJĄCE PARAMETRY DO SPEŁNIENA</w:t>
            </w:r>
          </w:p>
        </w:tc>
      </w:tr>
      <w:tr w:rsidR="0091129C" w:rsidRPr="00081B45" w14:paraId="5CB1C81F" w14:textId="77777777" w:rsidTr="00EF67F1">
        <w:trPr>
          <w:jc w:val="center"/>
        </w:trPr>
        <w:tc>
          <w:tcPr>
            <w:tcW w:w="480" w:type="dxa"/>
            <w:shd w:val="clear" w:color="auto" w:fill="auto"/>
            <w:vAlign w:val="center"/>
          </w:tcPr>
          <w:p w14:paraId="04019679" w14:textId="6774E3D6"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1</w:t>
            </w:r>
          </w:p>
        </w:tc>
        <w:tc>
          <w:tcPr>
            <w:tcW w:w="1557" w:type="dxa"/>
            <w:shd w:val="clear" w:color="auto" w:fill="auto"/>
            <w:vAlign w:val="center"/>
          </w:tcPr>
          <w:p w14:paraId="4BF65229" w14:textId="45A621E1"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43BABD32" w14:textId="44B99379" w:rsidR="0091129C" w:rsidRPr="00291023" w:rsidRDefault="0091129C" w:rsidP="00E81874">
            <w:pPr>
              <w:spacing w:after="0"/>
              <w:rPr>
                <w:rFonts w:asciiTheme="minorHAnsi" w:hAnsiTheme="minorHAnsi" w:cstheme="minorHAnsi"/>
                <w:b/>
                <w:sz w:val="22"/>
                <w:szCs w:val="22"/>
              </w:rPr>
            </w:pPr>
            <w:r w:rsidRPr="00291023">
              <w:rPr>
                <w:rFonts w:cs="Calibri"/>
                <w:b/>
                <w:color w:val="000000"/>
                <w:sz w:val="22"/>
                <w:szCs w:val="22"/>
              </w:rPr>
              <w:t>Jakość oczyszczonych ścieków odprowadzanych do odbiornika</w:t>
            </w:r>
          </w:p>
        </w:tc>
        <w:tc>
          <w:tcPr>
            <w:tcW w:w="5373" w:type="dxa"/>
            <w:vAlign w:val="center"/>
          </w:tcPr>
          <w:p w14:paraId="6DF8F9E2" w14:textId="4A080304" w:rsidR="0091129C" w:rsidRPr="004D2ECB" w:rsidRDefault="0091129C" w:rsidP="00456208">
            <w:pPr>
              <w:spacing w:after="0"/>
              <w:rPr>
                <w:rFonts w:asciiTheme="minorHAnsi" w:hAnsiTheme="minorHAnsi" w:cstheme="minorBidi"/>
                <w:sz w:val="22"/>
                <w:szCs w:val="22"/>
              </w:rPr>
            </w:pPr>
            <w:r w:rsidRPr="32D2D375">
              <w:rPr>
                <w:rFonts w:cs="Calibri"/>
                <w:color w:val="000000" w:themeColor="text1"/>
                <w:sz w:val="22"/>
                <w:szCs w:val="22"/>
              </w:rPr>
              <w:t xml:space="preserve">Zamawiający wymaga, aby oczyszczone ścieki były jak najlepszej jakości , spełniały parametry zadeklarowane przez Wykonawcę (opisane w Wymaganiach Konkursowych w pkt </w:t>
            </w:r>
            <w:r w:rsidR="00456208" w:rsidRPr="32D2D375">
              <w:rPr>
                <w:rFonts w:cs="Calibri"/>
                <w:color w:val="000000" w:themeColor="text1"/>
                <w:sz w:val="22"/>
                <w:szCs w:val="22"/>
              </w:rPr>
              <w:t>5</w:t>
            </w:r>
            <w:r w:rsidRPr="32D2D375">
              <w:rPr>
                <w:rFonts w:cs="Calibri"/>
                <w:color w:val="000000" w:themeColor="text1"/>
                <w:sz w:val="22"/>
                <w:szCs w:val="22"/>
              </w:rPr>
              <w:t>) oraz parametry określone w Rozporządzeniu Ministra Gospodarki Wodnej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p>
        </w:tc>
      </w:tr>
      <w:tr w:rsidR="0091129C" w:rsidRPr="00D057AC" w14:paraId="789B01E7" w14:textId="77777777" w:rsidTr="00EF67F1">
        <w:trPr>
          <w:jc w:val="center"/>
        </w:trPr>
        <w:tc>
          <w:tcPr>
            <w:tcW w:w="480" w:type="dxa"/>
            <w:shd w:val="clear" w:color="auto" w:fill="auto"/>
            <w:vAlign w:val="center"/>
          </w:tcPr>
          <w:p w14:paraId="3CBC32AA" w14:textId="0C3D04D5" w:rsidR="0091129C" w:rsidRPr="00C861D8" w:rsidRDefault="0091129C" w:rsidP="00172486">
            <w:pPr>
              <w:spacing w:after="0"/>
              <w:rPr>
                <w:rFonts w:cstheme="minorHAnsi"/>
                <w:b/>
              </w:rPr>
            </w:pPr>
            <w:r w:rsidRPr="00C861D8">
              <w:rPr>
                <w:rFonts w:cstheme="minorHAnsi"/>
                <w:b/>
              </w:rPr>
              <w:t>2</w:t>
            </w:r>
          </w:p>
        </w:tc>
        <w:tc>
          <w:tcPr>
            <w:tcW w:w="1557" w:type="dxa"/>
            <w:shd w:val="clear" w:color="auto" w:fill="auto"/>
            <w:vAlign w:val="center"/>
          </w:tcPr>
          <w:p w14:paraId="1AF07B6D" w14:textId="4C361790" w:rsidR="0091129C" w:rsidRPr="00291023" w:rsidRDefault="0091129C" w:rsidP="00172486">
            <w:pPr>
              <w:spacing w:after="0"/>
              <w:rPr>
                <w:rFonts w:cstheme="minorHAnsi"/>
                <w:b/>
                <w:color w:val="000000"/>
              </w:rPr>
            </w:pPr>
            <w:r w:rsidRPr="00291023">
              <w:rPr>
                <w:rFonts w:asciiTheme="minorHAnsi" w:hAnsiTheme="minorHAnsi" w:cstheme="minorHAnsi"/>
                <w:b/>
                <w:color w:val="000000"/>
                <w:sz w:val="22"/>
                <w:szCs w:val="22"/>
              </w:rPr>
              <w:t>Technologia</w:t>
            </w:r>
          </w:p>
        </w:tc>
        <w:tc>
          <w:tcPr>
            <w:tcW w:w="2366" w:type="dxa"/>
            <w:shd w:val="clear" w:color="auto" w:fill="auto"/>
            <w:vAlign w:val="center"/>
          </w:tcPr>
          <w:p w14:paraId="16BBCC02" w14:textId="112B6A07" w:rsidR="0091129C" w:rsidRPr="00291023" w:rsidRDefault="0091129C" w:rsidP="0010649B">
            <w:pPr>
              <w:spacing w:after="0"/>
              <w:rPr>
                <w:rFonts w:cs="Calibri"/>
                <w:b/>
                <w:color w:val="000000"/>
              </w:rPr>
            </w:pPr>
            <w:r w:rsidRPr="00291023">
              <w:rPr>
                <w:rFonts w:cs="Calibri"/>
                <w:b/>
                <w:color w:val="000000"/>
                <w:sz w:val="22"/>
                <w:szCs w:val="22"/>
              </w:rPr>
              <w:t>Jakość odzyskanej wody</w:t>
            </w:r>
          </w:p>
        </w:tc>
        <w:tc>
          <w:tcPr>
            <w:tcW w:w="5373" w:type="dxa"/>
            <w:vAlign w:val="center"/>
          </w:tcPr>
          <w:p w14:paraId="3D8E202D" w14:textId="4A080304" w:rsidR="0091129C" w:rsidRPr="004D2ECB" w:rsidRDefault="0091129C" w:rsidP="00456208">
            <w:pPr>
              <w:spacing w:after="0"/>
              <w:rPr>
                <w:rFonts w:cs="Calibri"/>
                <w:color w:val="000000"/>
              </w:rPr>
            </w:pPr>
            <w:r w:rsidRPr="1E8E806F">
              <w:rPr>
                <w:rFonts w:cs="Calibri"/>
                <w:color w:val="000000" w:themeColor="text1"/>
                <w:sz w:val="22"/>
                <w:szCs w:val="22"/>
              </w:rPr>
              <w:t xml:space="preserve">Zamawiający wymaga, aby odzyskana woda </w:t>
            </w:r>
            <w:r w:rsidR="00BF4BF8" w:rsidRPr="1E8E806F">
              <w:rPr>
                <w:rFonts w:cs="Calibri"/>
                <w:color w:val="000000" w:themeColor="text1"/>
                <w:sz w:val="22"/>
                <w:szCs w:val="22"/>
              </w:rPr>
              <w:t xml:space="preserve">(ściek oczyszczony) </w:t>
            </w:r>
            <w:r w:rsidR="00607C6B" w:rsidRPr="1E8E806F">
              <w:rPr>
                <w:rFonts w:cs="Calibri"/>
                <w:color w:val="000000" w:themeColor="text1"/>
                <w:sz w:val="22"/>
                <w:szCs w:val="22"/>
              </w:rPr>
              <w:t>zawracana do</w:t>
            </w:r>
            <w:r w:rsidRPr="1E8E806F">
              <w:rPr>
                <w:rFonts w:cs="Calibri"/>
                <w:color w:val="000000" w:themeColor="text1"/>
                <w:sz w:val="22"/>
                <w:szCs w:val="22"/>
              </w:rPr>
              <w:t xml:space="preserve"> ponownego użycia była jak najlepszej jakości, spełniała parametry zadeklarowane przez wykonawcę (opisane w Wymaganiach Konkursowych w pkt </w:t>
            </w:r>
            <w:r w:rsidR="00456208" w:rsidRPr="1E8E806F">
              <w:rPr>
                <w:rFonts w:cs="Calibri"/>
                <w:color w:val="000000" w:themeColor="text1"/>
                <w:sz w:val="22"/>
                <w:szCs w:val="22"/>
              </w:rPr>
              <w:t>4</w:t>
            </w:r>
            <w:r w:rsidRPr="1E8E806F">
              <w:rPr>
                <w:rFonts w:cs="Calibri"/>
                <w:color w:val="000000" w:themeColor="text1"/>
                <w:sz w:val="22"/>
                <w:szCs w:val="22"/>
              </w:rPr>
              <w:t>) oraz parametry określone w Rozporządzeniu Parlamentu Europejskiego i Rady (UE) 2020/741 z dnia 25 maja 2020 r. w sprawie minimalnych wymogów dotyczących ponownego wykorzystania wody.</w:t>
            </w:r>
          </w:p>
        </w:tc>
      </w:tr>
      <w:tr w:rsidR="0091129C" w:rsidRPr="00081B45" w14:paraId="1971B76B" w14:textId="77777777" w:rsidTr="00EF67F1">
        <w:trPr>
          <w:jc w:val="center"/>
        </w:trPr>
        <w:tc>
          <w:tcPr>
            <w:tcW w:w="480" w:type="dxa"/>
            <w:shd w:val="clear" w:color="auto" w:fill="auto"/>
            <w:vAlign w:val="center"/>
          </w:tcPr>
          <w:p w14:paraId="2B57253B" w14:textId="32D1482B"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3</w:t>
            </w:r>
          </w:p>
        </w:tc>
        <w:tc>
          <w:tcPr>
            <w:tcW w:w="1557" w:type="dxa"/>
            <w:shd w:val="clear" w:color="auto" w:fill="auto"/>
            <w:vAlign w:val="center"/>
          </w:tcPr>
          <w:p w14:paraId="493C055A" w14:textId="7745B320"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1EA61B06" w14:textId="1C6107FD" w:rsidR="0091129C" w:rsidRPr="00136C0D" w:rsidRDefault="0091129C" w:rsidP="1E8E806F">
            <w:pPr>
              <w:spacing w:after="0"/>
              <w:rPr>
                <w:rFonts w:asciiTheme="minorHAnsi" w:hAnsiTheme="minorHAnsi" w:cstheme="minorBidi"/>
                <w:b/>
                <w:bCs/>
                <w:sz w:val="22"/>
                <w:szCs w:val="22"/>
              </w:rPr>
            </w:pPr>
            <w:r w:rsidRPr="1E8E806F">
              <w:rPr>
                <w:rFonts w:cs="Calibri"/>
                <w:b/>
                <w:bCs/>
                <w:color w:val="000000" w:themeColor="text1"/>
                <w:sz w:val="22"/>
                <w:szCs w:val="22"/>
              </w:rPr>
              <w:t>Usuwanie mikrozanieczyszczeń z</w:t>
            </w:r>
            <w:r w:rsidR="00BB2BC9" w:rsidRPr="1E8E806F">
              <w:rPr>
                <w:rFonts w:cs="Calibri"/>
                <w:b/>
                <w:bCs/>
                <w:color w:val="000000" w:themeColor="text1"/>
                <w:sz w:val="22"/>
                <w:szCs w:val="22"/>
              </w:rPr>
              <w:t xml:space="preserve">e ścieków oczyszczonych i odzyskanej </w:t>
            </w:r>
            <w:r w:rsidRPr="1E8E806F">
              <w:rPr>
                <w:rFonts w:cs="Calibri"/>
                <w:b/>
                <w:bCs/>
                <w:color w:val="000000" w:themeColor="text1"/>
                <w:sz w:val="22"/>
                <w:szCs w:val="22"/>
              </w:rPr>
              <w:t>wody i osadów</w:t>
            </w:r>
          </w:p>
        </w:tc>
        <w:tc>
          <w:tcPr>
            <w:tcW w:w="5373" w:type="dxa"/>
            <w:vAlign w:val="center"/>
          </w:tcPr>
          <w:p w14:paraId="60ED7E9B" w14:textId="085278C7" w:rsidR="00BF4BF8" w:rsidRPr="0037473F" w:rsidRDefault="0091129C" w:rsidP="00BF4BF8">
            <w:pPr>
              <w:spacing w:after="0"/>
              <w:rPr>
                <w:rFonts w:cs="Calibri"/>
                <w:sz w:val="22"/>
                <w:szCs w:val="22"/>
              </w:rPr>
            </w:pPr>
            <w:r w:rsidRPr="00A003C6">
              <w:rPr>
                <w:rFonts w:cs="Calibri"/>
                <w:color w:val="000000"/>
                <w:sz w:val="22"/>
                <w:szCs w:val="22"/>
              </w:rPr>
              <w:t xml:space="preserve">Zamawiający wymaga usuwania </w:t>
            </w:r>
            <w:r w:rsidRPr="00A003C6">
              <w:rPr>
                <w:rFonts w:cs="Calibri"/>
                <w:sz w:val="22"/>
                <w:szCs w:val="22"/>
              </w:rPr>
              <w:t>mikrozanieczyszczeń</w:t>
            </w:r>
            <w:r w:rsidR="00BF4BF8" w:rsidRPr="00A003C6">
              <w:rPr>
                <w:rFonts w:cs="Calibri"/>
                <w:sz w:val="22"/>
                <w:szCs w:val="22"/>
              </w:rPr>
              <w:t xml:space="preserve"> z całej objętości ścieku oczyszczonego zrzucanego do odbiornika oraz zawracanego do ponownego użycia oraz z powstających w procesie oczyszczania ścieków osadów </w:t>
            </w:r>
            <w:r w:rsidR="00BF4BF8" w:rsidRPr="0037473F">
              <w:rPr>
                <w:rFonts w:cs="Calibri"/>
                <w:sz w:val="22"/>
                <w:szCs w:val="22"/>
              </w:rPr>
              <w:t xml:space="preserve">pościekowych. Przez </w:t>
            </w:r>
            <w:r w:rsidR="00607C6B" w:rsidRPr="0037473F">
              <w:rPr>
                <w:rFonts w:cs="Calibri"/>
                <w:sz w:val="22"/>
                <w:szCs w:val="22"/>
              </w:rPr>
              <w:t>mikrozanieczyszczenia rozumie</w:t>
            </w:r>
            <w:r w:rsidR="00BF4BF8" w:rsidRPr="0037473F">
              <w:rPr>
                <w:rFonts w:cs="Calibri"/>
                <w:sz w:val="22"/>
                <w:szCs w:val="22"/>
              </w:rPr>
              <w:t xml:space="preserve"> się:</w:t>
            </w:r>
          </w:p>
          <w:p w14:paraId="7A1AF5FF" w14:textId="0FA5A667" w:rsidR="0091129C" w:rsidRPr="0037473F" w:rsidRDefault="0091129C" w:rsidP="00BF4BF8">
            <w:pPr>
              <w:spacing w:after="0"/>
              <w:rPr>
                <w:rFonts w:cs="Calibri"/>
                <w:sz w:val="22"/>
                <w:szCs w:val="22"/>
              </w:rPr>
            </w:pPr>
            <w:r w:rsidRPr="0037473F">
              <w:rPr>
                <w:rFonts w:cs="Calibri"/>
                <w:b/>
                <w:sz w:val="22"/>
                <w:szCs w:val="22"/>
              </w:rPr>
              <w:lastRenderedPageBreak/>
              <w:t>farmaceutyki</w:t>
            </w:r>
            <w:r w:rsidRPr="0037473F">
              <w:rPr>
                <w:rFonts w:cs="Calibri"/>
                <w:sz w:val="22"/>
                <w:szCs w:val="22"/>
              </w:rPr>
              <w:t>: 17-beta-estradiol (E2), estron (E1), Antybiotyki makrolidowe (Erytromycyna, Klarytromycyna, Azytromycyna), Sulfametoksazol, Atenolol, Metoprolol, Diklofenak, Karbamazepina</w:t>
            </w:r>
          </w:p>
          <w:p w14:paraId="749BF2BB" w14:textId="77777777" w:rsidR="0091129C" w:rsidRPr="0037473F" w:rsidRDefault="0091129C" w:rsidP="00BF4BF8">
            <w:pPr>
              <w:spacing w:after="0"/>
              <w:rPr>
                <w:rFonts w:asciiTheme="minorHAnsi" w:hAnsiTheme="minorHAnsi" w:cstheme="minorHAnsi"/>
                <w:sz w:val="22"/>
                <w:szCs w:val="22"/>
              </w:rPr>
            </w:pPr>
            <w:r w:rsidRPr="0037473F">
              <w:rPr>
                <w:rFonts w:cs="Calibri"/>
                <w:b/>
                <w:sz w:val="22"/>
                <w:szCs w:val="22"/>
              </w:rPr>
              <w:t>Pestycydy</w:t>
            </w:r>
            <w:r w:rsidRPr="0037473F">
              <w:rPr>
                <w:rFonts w:cs="Calibri"/>
                <w:sz w:val="22"/>
                <w:szCs w:val="22"/>
              </w:rPr>
              <w:t>: Aklonifen, Alachlor, Aldryna i pochodne, Bifenoks, Endryna, Heksachlorocyckloheksan (Lindan), Izoproturon, Trifluralin</w:t>
            </w:r>
          </w:p>
          <w:p w14:paraId="65677A09" w14:textId="094EA146" w:rsidR="0091129C" w:rsidRPr="00711237" w:rsidRDefault="0091129C" w:rsidP="00456208">
            <w:pPr>
              <w:spacing w:after="0"/>
              <w:rPr>
                <w:rFonts w:asciiTheme="minorHAnsi" w:hAnsiTheme="minorHAnsi" w:cstheme="minorBidi"/>
              </w:rPr>
            </w:pPr>
            <w:r w:rsidRPr="6EB51E44">
              <w:rPr>
                <w:rFonts w:cs="Calibri"/>
                <w:sz w:val="22"/>
                <w:szCs w:val="22"/>
              </w:rPr>
              <w:t>Dopuszczalne</w:t>
            </w:r>
            <w:r w:rsidRPr="6EB51E44">
              <w:rPr>
                <w:rFonts w:asciiTheme="minorHAnsi" w:hAnsiTheme="minorHAnsi" w:cstheme="minorBidi"/>
                <w:sz w:val="22"/>
                <w:szCs w:val="22"/>
              </w:rPr>
              <w:t xml:space="preserve"> </w:t>
            </w:r>
            <w:r w:rsidRPr="6EB51E44">
              <w:rPr>
                <w:rFonts w:cs="Calibri"/>
                <w:sz w:val="22"/>
                <w:szCs w:val="22"/>
              </w:rPr>
              <w:t>maksymalne stężenia dla poszczególnych związków w ściekach oczyszczonych muszą spełniać</w:t>
            </w:r>
            <w:r>
              <w:rPr>
                <w:rFonts w:cs="Calibri"/>
                <w:sz w:val="22"/>
                <w:szCs w:val="22"/>
              </w:rPr>
              <w:t xml:space="preserve"> </w:t>
            </w:r>
            <w:r w:rsidRPr="6EB51E44">
              <w:rPr>
                <w:rFonts w:cs="Calibri"/>
                <w:color w:val="000000" w:themeColor="text1"/>
                <w:sz w:val="22"/>
                <w:szCs w:val="22"/>
              </w:rPr>
              <w:t xml:space="preserve">parametry zadeklarowane przez Wykonawcę (opisane w Wymaganiach Konkursowych w pkt </w:t>
            </w:r>
            <w:r w:rsidR="00456208" w:rsidRPr="6EB51E44">
              <w:rPr>
                <w:rFonts w:cs="Calibri"/>
                <w:color w:val="000000" w:themeColor="text1"/>
                <w:sz w:val="22"/>
                <w:szCs w:val="22"/>
              </w:rPr>
              <w:t>6</w:t>
            </w:r>
            <w:r w:rsidR="004D2ECB" w:rsidRPr="6EB51E44">
              <w:rPr>
                <w:rFonts w:cs="Calibri"/>
                <w:color w:val="000000" w:themeColor="text1"/>
                <w:sz w:val="22"/>
                <w:szCs w:val="22"/>
              </w:rPr>
              <w:t xml:space="preserve"> i 7</w:t>
            </w:r>
            <w:r w:rsidRPr="6EB51E44">
              <w:rPr>
                <w:rFonts w:cs="Calibri"/>
                <w:color w:val="000000" w:themeColor="text1"/>
                <w:sz w:val="22"/>
                <w:szCs w:val="22"/>
              </w:rPr>
              <w:t>)</w:t>
            </w:r>
            <w:r w:rsidR="00B03C7A">
              <w:rPr>
                <w:rFonts w:cs="Calibri"/>
                <w:color w:val="000000" w:themeColor="text1"/>
                <w:sz w:val="22"/>
                <w:szCs w:val="22"/>
              </w:rPr>
              <w:t>.</w:t>
            </w:r>
          </w:p>
        </w:tc>
      </w:tr>
      <w:tr w:rsidR="0091129C" w:rsidRPr="00081B45" w14:paraId="42F9972D" w14:textId="77777777" w:rsidTr="00EF67F1">
        <w:trPr>
          <w:jc w:val="center"/>
        </w:trPr>
        <w:tc>
          <w:tcPr>
            <w:tcW w:w="480" w:type="dxa"/>
            <w:shd w:val="clear" w:color="auto" w:fill="auto"/>
            <w:vAlign w:val="center"/>
          </w:tcPr>
          <w:p w14:paraId="3A9635ED" w14:textId="746886BD"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4</w:t>
            </w:r>
          </w:p>
        </w:tc>
        <w:tc>
          <w:tcPr>
            <w:tcW w:w="1557" w:type="dxa"/>
            <w:shd w:val="clear" w:color="auto" w:fill="auto"/>
            <w:vAlign w:val="center"/>
          </w:tcPr>
          <w:p w14:paraId="2F9F8576" w14:textId="48F5F228"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15CFDAD5" w14:textId="2804E578"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Jakość zagospodarowanych osadów</w:t>
            </w:r>
          </w:p>
        </w:tc>
        <w:tc>
          <w:tcPr>
            <w:tcW w:w="5373" w:type="dxa"/>
            <w:vAlign w:val="center"/>
          </w:tcPr>
          <w:p w14:paraId="620AE47C" w14:textId="3939675F" w:rsidR="0091129C" w:rsidRPr="00136C0D" w:rsidRDefault="0091129C" w:rsidP="00172486">
            <w:pPr>
              <w:spacing w:after="0"/>
              <w:rPr>
                <w:rFonts w:asciiTheme="minorHAnsi" w:hAnsiTheme="minorHAnsi" w:cstheme="minorHAnsi"/>
                <w:sz w:val="22"/>
                <w:szCs w:val="22"/>
              </w:rPr>
            </w:pPr>
            <w:r>
              <w:rPr>
                <w:rFonts w:cs="Calibri"/>
                <w:color w:val="000000"/>
                <w:sz w:val="22"/>
                <w:szCs w:val="22"/>
              </w:rPr>
              <w:t>Zamawiający wymaga</w:t>
            </w:r>
            <w:r w:rsidRPr="007421A4">
              <w:rPr>
                <w:rFonts w:cs="Calibri"/>
                <w:sz w:val="22"/>
                <w:szCs w:val="22"/>
              </w:rPr>
              <w:t>,</w:t>
            </w:r>
            <w:r>
              <w:rPr>
                <w:rFonts w:cs="Calibri"/>
                <w:color w:val="000000"/>
                <w:sz w:val="22"/>
                <w:szCs w:val="22"/>
              </w:rPr>
              <w:t xml:space="preserve"> aby powstałe komunalne osady ściekowe w zależności od dalszego wykorzystania spełniały wszystkie polskie i europejskie normy, w tym: Rozporządzenie Ministra Środowiska z dnia 6 lutego 2015 r. w sprawie komunalnych osadów ściekowych oraz Rozporządzenie Parlamentu Europejskiego i Rady (UE) 2019/1009 z dnia 5 czerwca 2019 r. </w:t>
            </w:r>
            <w:r w:rsidR="0067411C" w:rsidRPr="0067411C">
              <w:rPr>
                <w:rFonts w:cs="Calibri"/>
                <w:color w:val="000000"/>
                <w:sz w:val="22"/>
                <w:szCs w:val="22"/>
              </w:rPr>
              <w:t>ustanawiające przepisy dotyczące udostępniania na rynku produktów nawozowych UE, zmieniające rozporządzenia (WE) nr 1069/2009 i (WE) nr 1107/2009 oraz uchylające rozporządzenie (WE) nr 2003/2003</w:t>
            </w:r>
          </w:p>
        </w:tc>
      </w:tr>
      <w:tr w:rsidR="0091129C" w:rsidRPr="00081B45" w14:paraId="4A936563" w14:textId="77777777" w:rsidTr="00EF67F1">
        <w:trPr>
          <w:jc w:val="center"/>
        </w:trPr>
        <w:tc>
          <w:tcPr>
            <w:tcW w:w="480" w:type="dxa"/>
            <w:shd w:val="clear" w:color="auto" w:fill="auto"/>
            <w:vAlign w:val="center"/>
          </w:tcPr>
          <w:p w14:paraId="7C297D00" w14:textId="48B13399"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5</w:t>
            </w:r>
          </w:p>
        </w:tc>
        <w:tc>
          <w:tcPr>
            <w:tcW w:w="1557" w:type="dxa"/>
            <w:shd w:val="clear" w:color="auto" w:fill="auto"/>
            <w:vAlign w:val="center"/>
          </w:tcPr>
          <w:p w14:paraId="5EAD592B" w14:textId="6B4DD3B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3B429D50" w14:textId="134E27FE"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Odzysk substancji biogennych</w:t>
            </w:r>
          </w:p>
        </w:tc>
        <w:tc>
          <w:tcPr>
            <w:tcW w:w="5373" w:type="dxa"/>
            <w:vAlign w:val="center"/>
          </w:tcPr>
          <w:p w14:paraId="61229EA0" w14:textId="727B2DD8" w:rsidR="00494CEC" w:rsidRPr="00BB2BC9" w:rsidRDefault="0091129C" w:rsidP="242D5D5C">
            <w:pPr>
              <w:spacing w:after="0"/>
              <w:rPr>
                <w:rFonts w:cs="Calibri"/>
                <w:sz w:val="22"/>
                <w:szCs w:val="22"/>
              </w:rPr>
            </w:pPr>
            <w:r w:rsidRPr="242D5D5C">
              <w:rPr>
                <w:rFonts w:cs="Calibri"/>
                <w:sz w:val="22"/>
                <w:szCs w:val="22"/>
              </w:rPr>
              <w:t xml:space="preserve">Zamawiający wymaga technologii odzysku związków biogennych (związki azotu i fosforu) poprzez wytwarzanie produktów, które mają być wtórnie wykorzystane (wszystkie odzyskane substancje biogenne w opracowanej </w:t>
            </w:r>
            <w:r w:rsidR="00CC568F">
              <w:rPr>
                <w:rFonts w:cs="Calibri"/>
                <w:sz w:val="22"/>
                <w:szCs w:val="22"/>
              </w:rPr>
              <w:t>T</w:t>
            </w:r>
            <w:r w:rsidR="00CC568F" w:rsidRPr="242D5D5C">
              <w:rPr>
                <w:rFonts w:cs="Calibri"/>
                <w:sz w:val="22"/>
                <w:szCs w:val="22"/>
              </w:rPr>
              <w:t xml:space="preserve">echnologii </w:t>
            </w:r>
            <w:r w:rsidRPr="242D5D5C">
              <w:rPr>
                <w:rFonts w:cs="Calibri"/>
                <w:sz w:val="22"/>
                <w:szCs w:val="22"/>
              </w:rPr>
              <w:t>muszą być wtórnie zagospodarowane jako produkt</w:t>
            </w:r>
            <w:r w:rsidR="0BD956CF" w:rsidRPr="242D5D5C">
              <w:rPr>
                <w:rFonts w:cs="Calibri"/>
                <w:sz w:val="22"/>
                <w:szCs w:val="22"/>
              </w:rPr>
              <w:t xml:space="preserve"> z potencjałem wprowadzenia na rynek</w:t>
            </w:r>
            <w:r w:rsidRPr="242D5D5C">
              <w:rPr>
                <w:rFonts w:cs="Calibri"/>
                <w:sz w:val="22"/>
                <w:szCs w:val="22"/>
              </w:rPr>
              <w:t>). Otrzymane produkty muszą spełniać warunki określone w Rozporządzeniu Parlamentu Europejskiego i Rady (UE) 2019/1009 z dnia 5 czerwca 2019 r</w:t>
            </w:r>
            <w:r w:rsidR="00E71839">
              <w:rPr>
                <w:rFonts w:cs="Calibri"/>
                <w:sz w:val="22"/>
                <w:szCs w:val="22"/>
              </w:rPr>
              <w:t xml:space="preserve">. </w:t>
            </w:r>
            <w:r w:rsidR="00E71839" w:rsidRPr="0067411C">
              <w:rPr>
                <w:rFonts w:cs="Calibri"/>
                <w:color w:val="000000"/>
                <w:sz w:val="22"/>
                <w:szCs w:val="22"/>
              </w:rPr>
              <w:t>ustanawiające</w:t>
            </w:r>
            <w:r w:rsidR="00E71839">
              <w:rPr>
                <w:rFonts w:cs="Calibri"/>
                <w:color w:val="000000"/>
                <w:sz w:val="22"/>
                <w:szCs w:val="22"/>
              </w:rPr>
              <w:t>go</w:t>
            </w:r>
            <w:r w:rsidR="00E71839" w:rsidRPr="0067411C">
              <w:rPr>
                <w:rFonts w:cs="Calibri"/>
                <w:color w:val="000000"/>
                <w:sz w:val="22"/>
                <w:szCs w:val="22"/>
              </w:rPr>
              <w:t xml:space="preserve"> przepisy dotyczące udostępniania na rynku produktów nawozowych UE, zmieniające rozporządzenia (WE) nr 1069/2009 i (WE) nr 1107/2009 oraz uchylające rozporządzenie (WE) nr 2003/2003</w:t>
            </w:r>
            <w:r w:rsidR="217FF211" w:rsidRPr="242D5D5C">
              <w:rPr>
                <w:rFonts w:cs="Calibri"/>
                <w:sz w:val="22"/>
                <w:szCs w:val="22"/>
              </w:rPr>
              <w:t xml:space="preserve">, </w:t>
            </w:r>
            <w:r w:rsidR="217FF211" w:rsidRPr="242D5D5C">
              <w:rPr>
                <w:rFonts w:cs="Calibri"/>
                <w:color w:val="000000" w:themeColor="text1"/>
                <w:sz w:val="22"/>
                <w:szCs w:val="22"/>
              </w:rPr>
              <w:t>umożliwiając wprowadzenie ich na rynek gospodarczy w Polce i krajach UE jako produkt wykorzystania rolniczego lub ogrodniczego</w:t>
            </w:r>
            <w:r w:rsidRPr="242D5D5C">
              <w:rPr>
                <w:rFonts w:cs="Calibri"/>
                <w:sz w:val="22"/>
                <w:szCs w:val="22"/>
              </w:rPr>
              <w:t xml:space="preserve">. </w:t>
            </w:r>
          </w:p>
          <w:p w14:paraId="0599E5F9" w14:textId="5172F6A7" w:rsidR="00E92277" w:rsidRPr="009225BF" w:rsidRDefault="00494CEC" w:rsidP="00B168C1">
            <w:pPr>
              <w:spacing w:after="0"/>
              <w:rPr>
                <w:rFonts w:cs="Calibri"/>
                <w:color w:val="FF0000"/>
                <w:sz w:val="22"/>
                <w:szCs w:val="22"/>
              </w:rPr>
            </w:pPr>
            <w:r w:rsidRPr="1E8E806F">
              <w:rPr>
                <w:rFonts w:cs="Calibri"/>
                <w:sz w:val="22"/>
                <w:szCs w:val="22"/>
              </w:rPr>
              <w:t xml:space="preserve">Zamawiający </w:t>
            </w:r>
            <w:r w:rsidR="714B522A" w:rsidRPr="1E8E806F">
              <w:rPr>
                <w:rFonts w:cs="Calibri"/>
                <w:sz w:val="22"/>
                <w:szCs w:val="22"/>
              </w:rPr>
              <w:t>wymaga,</w:t>
            </w:r>
            <w:r w:rsidRPr="1E8E806F">
              <w:rPr>
                <w:rFonts w:cs="Calibri"/>
                <w:sz w:val="22"/>
                <w:szCs w:val="22"/>
              </w:rPr>
              <w:t xml:space="preserve"> aby </w:t>
            </w:r>
            <w:ins w:id="1" w:author="Autor">
              <w:r w:rsidR="00C32BA2" w:rsidRPr="00C32BA2">
                <w:rPr>
                  <w:rFonts w:cs="Calibri"/>
                  <w:sz w:val="22"/>
                  <w:szCs w:val="22"/>
                </w:rPr>
                <w:t xml:space="preserve">stopień odzyskanych substancji biogennych w wytworzonych produktach był </w:t>
              </w:r>
            </w:ins>
            <w:del w:id="2" w:author="Autor">
              <w:r w:rsidRPr="1E8E806F" w:rsidDel="00C32BA2">
                <w:rPr>
                  <w:rFonts w:cs="Calibri"/>
                  <w:sz w:val="22"/>
                  <w:szCs w:val="22"/>
                </w:rPr>
                <w:delText>w wytworzonych produktach wartości odzyskanych substancji</w:delText>
              </w:r>
              <w:r w:rsidR="00E92277" w:rsidRPr="1E8E806F" w:rsidDel="00C32BA2">
                <w:rPr>
                  <w:rFonts w:cs="Calibri"/>
                  <w:sz w:val="22"/>
                  <w:szCs w:val="22"/>
                </w:rPr>
                <w:delText xml:space="preserve"> biogennych</w:delText>
              </w:r>
              <w:r w:rsidR="00B168C1" w:rsidRPr="1E8E806F" w:rsidDel="00C32BA2">
                <w:rPr>
                  <w:rFonts w:cs="Calibri"/>
                  <w:sz w:val="22"/>
                  <w:szCs w:val="22"/>
                </w:rPr>
                <w:delText xml:space="preserve"> były </w:delText>
              </w:r>
            </w:del>
            <w:r w:rsidR="00B168C1" w:rsidRPr="1E8E806F">
              <w:rPr>
                <w:rFonts w:cs="Calibri"/>
                <w:sz w:val="22"/>
                <w:szCs w:val="22"/>
              </w:rPr>
              <w:t xml:space="preserve">możliwie jak najwyższe </w:t>
            </w:r>
            <w:r w:rsidR="11ACFEC5" w:rsidRPr="1E8E806F">
              <w:rPr>
                <w:rFonts w:cs="Calibri"/>
                <w:sz w:val="22"/>
                <w:szCs w:val="22"/>
              </w:rPr>
              <w:t>i spełniały parametry</w:t>
            </w:r>
            <w:r w:rsidR="00E92277" w:rsidRPr="1E8E806F">
              <w:rPr>
                <w:rFonts w:cs="Calibri"/>
                <w:sz w:val="22"/>
                <w:szCs w:val="22"/>
              </w:rPr>
              <w:t xml:space="preserve"> zadeklarowane przez wykonawcę (opisane w Wymaganiach Konkursowych w pkt </w:t>
            </w:r>
            <w:r w:rsidR="009225BF" w:rsidRPr="1E8E806F">
              <w:rPr>
                <w:rFonts w:cs="Calibri"/>
                <w:sz w:val="22"/>
                <w:szCs w:val="22"/>
              </w:rPr>
              <w:t>3</w:t>
            </w:r>
            <w:r w:rsidR="006E4418" w:rsidRPr="1E8E806F">
              <w:rPr>
                <w:rFonts w:cs="Calibri"/>
                <w:sz w:val="22"/>
                <w:szCs w:val="22"/>
              </w:rPr>
              <w:t>)</w:t>
            </w:r>
            <w:r w:rsidR="00693CB8">
              <w:rPr>
                <w:rFonts w:cs="Calibri"/>
                <w:sz w:val="22"/>
                <w:szCs w:val="22"/>
              </w:rPr>
              <w:t>.</w:t>
            </w:r>
          </w:p>
        </w:tc>
      </w:tr>
      <w:tr w:rsidR="0091129C" w:rsidRPr="00081B45" w14:paraId="5F3BB823" w14:textId="77777777" w:rsidTr="00EF67F1">
        <w:trPr>
          <w:jc w:val="center"/>
        </w:trPr>
        <w:tc>
          <w:tcPr>
            <w:tcW w:w="480" w:type="dxa"/>
            <w:shd w:val="clear" w:color="auto" w:fill="auto"/>
            <w:vAlign w:val="center"/>
          </w:tcPr>
          <w:p w14:paraId="13A573B0" w14:textId="1E3C0E60"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6</w:t>
            </w:r>
          </w:p>
        </w:tc>
        <w:tc>
          <w:tcPr>
            <w:tcW w:w="1557" w:type="dxa"/>
            <w:shd w:val="clear" w:color="auto" w:fill="auto"/>
            <w:vAlign w:val="center"/>
          </w:tcPr>
          <w:p w14:paraId="4D53EFEB" w14:textId="7AE79F95"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2827E111" w14:textId="53BD6B0C"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Skalowalność</w:t>
            </w:r>
          </w:p>
        </w:tc>
        <w:tc>
          <w:tcPr>
            <w:tcW w:w="5373" w:type="dxa"/>
            <w:vAlign w:val="center"/>
          </w:tcPr>
          <w:p w14:paraId="1CF202B9" w14:textId="17BE0084" w:rsidR="0091129C" w:rsidRPr="00136C0D" w:rsidRDefault="0091129C" w:rsidP="1E8E806F">
            <w:pPr>
              <w:spacing w:after="0"/>
              <w:rPr>
                <w:rFonts w:asciiTheme="minorHAnsi" w:hAnsiTheme="minorHAnsi" w:cstheme="minorBidi"/>
                <w:sz w:val="22"/>
                <w:szCs w:val="22"/>
              </w:rPr>
            </w:pPr>
            <w:r w:rsidRPr="1E8E806F">
              <w:rPr>
                <w:rFonts w:cs="Calibri"/>
                <w:color w:val="000000" w:themeColor="text1"/>
                <w:sz w:val="22"/>
                <w:szCs w:val="22"/>
              </w:rPr>
              <w:t xml:space="preserve">Zamawiający </w:t>
            </w:r>
            <w:r w:rsidR="264A029F" w:rsidRPr="1E8E806F">
              <w:rPr>
                <w:rFonts w:cs="Calibri"/>
                <w:color w:val="000000" w:themeColor="text1"/>
                <w:sz w:val="22"/>
                <w:szCs w:val="22"/>
              </w:rPr>
              <w:t>wymaga,</w:t>
            </w:r>
            <w:r w:rsidRPr="1E8E806F">
              <w:rPr>
                <w:rFonts w:cs="Calibri"/>
                <w:color w:val="000000" w:themeColor="text1"/>
                <w:sz w:val="22"/>
                <w:szCs w:val="22"/>
              </w:rPr>
              <w:t xml:space="preserve"> aby opracowane </w:t>
            </w:r>
            <w:r w:rsidR="00EE29D5">
              <w:rPr>
                <w:rFonts w:cs="Calibri"/>
                <w:color w:val="000000" w:themeColor="text1"/>
                <w:sz w:val="22"/>
                <w:szCs w:val="22"/>
              </w:rPr>
              <w:t>T</w:t>
            </w:r>
            <w:r w:rsidR="00EE29D5" w:rsidRPr="1E8E806F">
              <w:rPr>
                <w:rFonts w:cs="Calibri"/>
                <w:color w:val="000000" w:themeColor="text1"/>
                <w:sz w:val="22"/>
                <w:szCs w:val="22"/>
              </w:rPr>
              <w:t xml:space="preserve">echnologie </w:t>
            </w:r>
            <w:r w:rsidRPr="1E8E806F">
              <w:rPr>
                <w:rFonts w:cs="Calibri"/>
                <w:color w:val="000000" w:themeColor="text1"/>
                <w:sz w:val="22"/>
                <w:szCs w:val="22"/>
              </w:rPr>
              <w:t xml:space="preserve">bez zmian integralnych elementów wchodzących w skład instalacji (poza wielkością, przepustowością instalacji), były </w:t>
            </w:r>
            <w:r w:rsidR="6940630F" w:rsidRPr="1E8E806F">
              <w:rPr>
                <w:rFonts w:cs="Calibri"/>
                <w:color w:val="000000" w:themeColor="text1"/>
                <w:sz w:val="22"/>
                <w:szCs w:val="22"/>
              </w:rPr>
              <w:t>skalowalne,</w:t>
            </w:r>
            <w:r w:rsidRPr="1E8E806F">
              <w:rPr>
                <w:rFonts w:cs="Calibri"/>
                <w:color w:val="000000" w:themeColor="text1"/>
                <w:sz w:val="22"/>
                <w:szCs w:val="22"/>
              </w:rPr>
              <w:t xml:space="preserve"> czyli mogą być wykorzystane dla </w:t>
            </w:r>
            <w:r w:rsidRPr="1E8E806F">
              <w:rPr>
                <w:rFonts w:cs="Calibri"/>
                <w:color w:val="000000" w:themeColor="text1"/>
                <w:sz w:val="22"/>
                <w:szCs w:val="22"/>
              </w:rPr>
              <w:lastRenderedPageBreak/>
              <w:t>określonej w konkursie wielkości oczyszczalni</w:t>
            </w:r>
            <w:r w:rsidR="00651C97">
              <w:rPr>
                <w:rFonts w:cs="Calibri"/>
                <w:color w:val="000000" w:themeColor="text1"/>
                <w:sz w:val="22"/>
                <w:szCs w:val="22"/>
              </w:rPr>
              <w:t xml:space="preserve"> wykorzystanej na potrzeby stworzenia Demonstratora:</w:t>
            </w:r>
            <w:r w:rsidRPr="1E8E806F">
              <w:rPr>
                <w:rFonts w:cs="Calibri"/>
                <w:color w:val="000000" w:themeColor="text1"/>
                <w:sz w:val="22"/>
                <w:szCs w:val="22"/>
              </w:rPr>
              <w:t xml:space="preserve"> 20 000 RLM oraz mniejszych </w:t>
            </w:r>
            <w:r w:rsidR="00D95876">
              <w:rPr>
                <w:rFonts w:cs="Calibri"/>
                <w:color w:val="000000" w:themeColor="text1"/>
                <w:sz w:val="22"/>
                <w:szCs w:val="22"/>
              </w:rPr>
              <w:t>lub</w:t>
            </w:r>
            <w:r w:rsidRPr="1E8E806F">
              <w:rPr>
                <w:rFonts w:cs="Calibri"/>
                <w:color w:val="000000" w:themeColor="text1"/>
                <w:sz w:val="22"/>
                <w:szCs w:val="22"/>
              </w:rPr>
              <w:t xml:space="preserve"> większych obiektów (instalacji). Zamawiający </w:t>
            </w:r>
            <w:r w:rsidR="7EA5559A" w:rsidRPr="1E8E806F">
              <w:rPr>
                <w:rFonts w:cs="Calibri"/>
                <w:color w:val="000000" w:themeColor="text1"/>
                <w:sz w:val="22"/>
                <w:szCs w:val="22"/>
              </w:rPr>
              <w:t>wymaga,</w:t>
            </w:r>
            <w:r w:rsidRPr="1E8E806F">
              <w:rPr>
                <w:rFonts w:cs="Calibri"/>
                <w:color w:val="000000" w:themeColor="text1"/>
                <w:sz w:val="22"/>
                <w:szCs w:val="22"/>
              </w:rPr>
              <w:t xml:space="preserve"> aby opracowane </w:t>
            </w:r>
            <w:r w:rsidR="00651C97">
              <w:rPr>
                <w:rFonts w:cs="Calibri"/>
                <w:color w:val="000000" w:themeColor="text1"/>
                <w:sz w:val="22"/>
                <w:szCs w:val="22"/>
              </w:rPr>
              <w:t>T</w:t>
            </w:r>
            <w:r w:rsidR="00651C97" w:rsidRPr="1E8E806F">
              <w:rPr>
                <w:rFonts w:cs="Calibri"/>
                <w:color w:val="000000" w:themeColor="text1"/>
                <w:sz w:val="22"/>
                <w:szCs w:val="22"/>
              </w:rPr>
              <w:t xml:space="preserve">echnologie </w:t>
            </w:r>
            <w:r w:rsidRPr="1E8E806F">
              <w:rPr>
                <w:rFonts w:cs="Calibri"/>
                <w:color w:val="000000" w:themeColor="text1"/>
                <w:sz w:val="22"/>
                <w:szCs w:val="22"/>
              </w:rPr>
              <w:t>były możliwe do zastosowan</w:t>
            </w:r>
            <w:r w:rsidR="00740761" w:rsidRPr="1E8E806F">
              <w:rPr>
                <w:rFonts w:cs="Calibri"/>
                <w:color w:val="000000" w:themeColor="text1"/>
                <w:sz w:val="22"/>
                <w:szCs w:val="22"/>
              </w:rPr>
              <w:t>ia w oczyszczalniach od 10 000 d</w:t>
            </w:r>
            <w:r w:rsidRPr="1E8E806F">
              <w:rPr>
                <w:rFonts w:cs="Calibri"/>
                <w:color w:val="000000" w:themeColor="text1"/>
                <w:sz w:val="22"/>
                <w:szCs w:val="22"/>
              </w:rPr>
              <w:t xml:space="preserve">o 150 000 RLM. Zmiana skali nie powoduje zmiany w </w:t>
            </w:r>
            <w:r w:rsidR="00651C97">
              <w:rPr>
                <w:rFonts w:cs="Calibri"/>
                <w:color w:val="000000" w:themeColor="text1"/>
                <w:sz w:val="22"/>
                <w:szCs w:val="22"/>
              </w:rPr>
              <w:t>T</w:t>
            </w:r>
            <w:r w:rsidR="00651C97" w:rsidRPr="1E8E806F">
              <w:rPr>
                <w:rFonts w:cs="Calibri"/>
                <w:color w:val="000000" w:themeColor="text1"/>
                <w:sz w:val="22"/>
                <w:szCs w:val="22"/>
              </w:rPr>
              <w:t>echnologii</w:t>
            </w:r>
            <w:r w:rsidRPr="1E8E806F">
              <w:rPr>
                <w:rFonts w:cs="Calibri"/>
                <w:color w:val="000000" w:themeColor="text1"/>
                <w:sz w:val="22"/>
                <w:szCs w:val="22"/>
              </w:rPr>
              <w:t xml:space="preserve">, a tylko w wielkości stosowanych urządzeń. Zamawiający dopuszcza zmianę rodzaju urządzeń pod </w:t>
            </w:r>
            <w:r w:rsidR="00651C97">
              <w:rPr>
                <w:rFonts w:cs="Calibri"/>
                <w:color w:val="000000" w:themeColor="text1"/>
                <w:sz w:val="22"/>
                <w:szCs w:val="22"/>
              </w:rPr>
              <w:t>warunkiem</w:t>
            </w:r>
            <w:r w:rsidRPr="1E8E806F">
              <w:rPr>
                <w:rFonts w:cs="Calibri"/>
                <w:color w:val="000000" w:themeColor="text1"/>
                <w:sz w:val="22"/>
                <w:szCs w:val="22"/>
              </w:rPr>
              <w:t xml:space="preserve">, że Wykonawca wskazuje to we </w:t>
            </w:r>
            <w:r w:rsidR="00651C97">
              <w:rPr>
                <w:rFonts w:cs="Calibri"/>
                <w:color w:val="000000" w:themeColor="text1"/>
                <w:sz w:val="22"/>
                <w:szCs w:val="22"/>
              </w:rPr>
              <w:t>W</w:t>
            </w:r>
            <w:r w:rsidR="00651C97" w:rsidRPr="1E8E806F">
              <w:rPr>
                <w:rFonts w:cs="Calibri"/>
                <w:color w:val="000000" w:themeColor="text1"/>
                <w:sz w:val="22"/>
                <w:szCs w:val="22"/>
              </w:rPr>
              <w:t xml:space="preserve">niosku </w:t>
            </w:r>
            <w:r w:rsidRPr="1E8E806F">
              <w:rPr>
                <w:rFonts w:cs="Calibri"/>
                <w:color w:val="000000" w:themeColor="text1"/>
                <w:sz w:val="22"/>
                <w:szCs w:val="22"/>
              </w:rPr>
              <w:t>odpowiednio uzasadniając. Nie dopuszc</w:t>
            </w:r>
            <w:r w:rsidR="00740761" w:rsidRPr="1E8E806F">
              <w:rPr>
                <w:rFonts w:cs="Calibri"/>
                <w:color w:val="000000" w:themeColor="text1"/>
                <w:sz w:val="22"/>
                <w:szCs w:val="22"/>
              </w:rPr>
              <w:t xml:space="preserve">za się </w:t>
            </w:r>
            <w:r w:rsidR="6499EA33" w:rsidRPr="1E8E806F">
              <w:rPr>
                <w:rFonts w:cs="Calibri"/>
                <w:color w:val="000000" w:themeColor="text1"/>
                <w:sz w:val="22"/>
                <w:szCs w:val="22"/>
              </w:rPr>
              <w:t>zmian,</w:t>
            </w:r>
            <w:r w:rsidR="00740761" w:rsidRPr="1E8E806F">
              <w:rPr>
                <w:rFonts w:cs="Calibri"/>
                <w:color w:val="000000" w:themeColor="text1"/>
                <w:sz w:val="22"/>
                <w:szCs w:val="22"/>
              </w:rPr>
              <w:t xml:space="preserve"> jeśli chodzi o zało</w:t>
            </w:r>
            <w:r w:rsidRPr="1E8E806F">
              <w:rPr>
                <w:rFonts w:cs="Calibri"/>
                <w:color w:val="000000" w:themeColor="text1"/>
                <w:sz w:val="22"/>
                <w:szCs w:val="22"/>
              </w:rPr>
              <w:t>żenia technologiczne.</w:t>
            </w:r>
          </w:p>
        </w:tc>
      </w:tr>
      <w:tr w:rsidR="0091129C" w:rsidRPr="00136C0D" w14:paraId="13DB4714" w14:textId="77777777" w:rsidTr="00EF67F1">
        <w:trPr>
          <w:jc w:val="center"/>
        </w:trPr>
        <w:tc>
          <w:tcPr>
            <w:tcW w:w="480" w:type="dxa"/>
            <w:shd w:val="clear" w:color="auto" w:fill="auto"/>
            <w:vAlign w:val="center"/>
          </w:tcPr>
          <w:p w14:paraId="1114034A" w14:textId="789F422C"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7</w:t>
            </w:r>
          </w:p>
        </w:tc>
        <w:tc>
          <w:tcPr>
            <w:tcW w:w="1557" w:type="dxa"/>
            <w:shd w:val="clear" w:color="auto" w:fill="auto"/>
            <w:vAlign w:val="center"/>
          </w:tcPr>
          <w:p w14:paraId="47CEE8ED" w14:textId="07ABF3BF"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67CAAB08" w14:textId="71AC1C8D" w:rsidR="0091129C" w:rsidRPr="00136C0D" w:rsidRDefault="0091129C" w:rsidP="00BE0F03">
            <w:pPr>
              <w:spacing w:after="0"/>
              <w:rPr>
                <w:rFonts w:asciiTheme="minorHAnsi" w:hAnsiTheme="minorHAnsi" w:cstheme="minorHAnsi"/>
                <w:b/>
                <w:sz w:val="22"/>
                <w:szCs w:val="22"/>
              </w:rPr>
            </w:pPr>
            <w:r w:rsidRPr="00136C0D">
              <w:rPr>
                <w:rFonts w:cs="Calibri"/>
                <w:b/>
                <w:color w:val="000000"/>
                <w:sz w:val="22"/>
                <w:szCs w:val="22"/>
              </w:rPr>
              <w:t>Odzysk energii</w:t>
            </w:r>
            <w:r>
              <w:rPr>
                <w:rFonts w:cs="Calibri"/>
                <w:b/>
                <w:color w:val="000000"/>
                <w:sz w:val="22"/>
                <w:szCs w:val="22"/>
              </w:rPr>
              <w:t xml:space="preserve"> </w:t>
            </w:r>
            <w:r w:rsidR="00D95876">
              <w:rPr>
                <w:rFonts w:cs="Calibri"/>
                <w:b/>
                <w:color w:val="000000"/>
                <w:sz w:val="22"/>
                <w:szCs w:val="22"/>
              </w:rPr>
              <w:t>lub</w:t>
            </w:r>
            <w:r>
              <w:rPr>
                <w:rFonts w:cs="Calibri"/>
                <w:b/>
                <w:color w:val="000000"/>
                <w:sz w:val="22"/>
                <w:szCs w:val="22"/>
              </w:rPr>
              <w:t xml:space="preserve"> </w:t>
            </w:r>
            <w:r w:rsidRPr="00BE0F03">
              <w:rPr>
                <w:rFonts w:cs="Calibri"/>
                <w:b/>
                <w:color w:val="000000"/>
                <w:sz w:val="22"/>
                <w:szCs w:val="22"/>
              </w:rPr>
              <w:t>energooszczędność procesów technologicznych</w:t>
            </w:r>
          </w:p>
        </w:tc>
        <w:tc>
          <w:tcPr>
            <w:tcW w:w="5373" w:type="dxa"/>
            <w:vAlign w:val="center"/>
          </w:tcPr>
          <w:p w14:paraId="5192D1C2" w14:textId="6BBE3E0F" w:rsidR="00740761" w:rsidRPr="00494CEC" w:rsidRDefault="0091129C" w:rsidP="009B063A">
            <w:pPr>
              <w:spacing w:after="0"/>
              <w:rPr>
                <w:rFonts w:cs="Calibri"/>
                <w:strike/>
                <w:sz w:val="22"/>
                <w:szCs w:val="22"/>
              </w:rPr>
            </w:pPr>
            <w:r w:rsidRPr="00494CEC">
              <w:rPr>
                <w:rFonts w:cs="Calibri"/>
                <w:sz w:val="22"/>
                <w:szCs w:val="22"/>
              </w:rPr>
              <w:t>Zamawiający wymaga zapewnienia technologii odzysku energii lub metod umożliwiających energooszczędność procesów technologicznych, pozwalając</w:t>
            </w:r>
            <w:r w:rsidR="009B063A" w:rsidRPr="00494CEC">
              <w:rPr>
                <w:rFonts w:cs="Calibri"/>
                <w:sz w:val="22"/>
                <w:szCs w:val="22"/>
              </w:rPr>
              <w:t>ych</w:t>
            </w:r>
            <w:r w:rsidRPr="00494CEC">
              <w:rPr>
                <w:rFonts w:cs="Calibri"/>
                <w:sz w:val="22"/>
                <w:szCs w:val="22"/>
              </w:rPr>
              <w:t xml:space="preserve"> na zwiększenie autonomiczności obiektu.  </w:t>
            </w:r>
          </w:p>
          <w:p w14:paraId="65103110" w14:textId="6A923331" w:rsidR="00BB2BC9" w:rsidRPr="009225BF" w:rsidRDefault="00456D6D" w:rsidP="00B95D08">
            <w:pPr>
              <w:spacing w:after="0"/>
              <w:rPr>
                <w:rFonts w:cs="Calibri"/>
                <w:strike/>
                <w:sz w:val="22"/>
                <w:szCs w:val="22"/>
              </w:rPr>
            </w:pPr>
            <w:r w:rsidRPr="1E8E806F">
              <w:rPr>
                <w:rFonts w:cs="Calibri"/>
                <w:sz w:val="22"/>
                <w:szCs w:val="22"/>
              </w:rPr>
              <w:t>Zamawiający wymaga przedstawienia założe</w:t>
            </w:r>
            <w:r w:rsidR="002F404B" w:rsidRPr="1E8E806F">
              <w:rPr>
                <w:rFonts w:cs="Calibri"/>
                <w:sz w:val="22"/>
                <w:szCs w:val="22"/>
              </w:rPr>
              <w:t xml:space="preserve">ń </w:t>
            </w:r>
            <w:r w:rsidRPr="1E8E806F">
              <w:rPr>
                <w:rFonts w:cs="Calibri"/>
                <w:sz w:val="22"/>
                <w:szCs w:val="22"/>
              </w:rPr>
              <w:t xml:space="preserve">zapewnienia odzysku energii </w:t>
            </w:r>
            <w:r w:rsidR="00D95876">
              <w:rPr>
                <w:rFonts w:cs="Calibri"/>
                <w:sz w:val="22"/>
                <w:szCs w:val="22"/>
              </w:rPr>
              <w:t>lub</w:t>
            </w:r>
            <w:r w:rsidRPr="1E8E806F">
              <w:rPr>
                <w:rFonts w:cs="Calibri"/>
                <w:sz w:val="22"/>
                <w:szCs w:val="22"/>
              </w:rPr>
              <w:t xml:space="preserve"> energooszczędności procesów technologicznych w koncepcji </w:t>
            </w:r>
            <w:r w:rsidR="00CC568F">
              <w:rPr>
                <w:rFonts w:cs="Calibri"/>
                <w:sz w:val="22"/>
                <w:szCs w:val="22"/>
              </w:rPr>
              <w:t>T</w:t>
            </w:r>
            <w:r w:rsidR="00CC568F" w:rsidRPr="1E8E806F">
              <w:rPr>
                <w:rFonts w:cs="Calibri"/>
                <w:sz w:val="22"/>
                <w:szCs w:val="22"/>
              </w:rPr>
              <w:t xml:space="preserve">echnologii </w:t>
            </w:r>
            <w:r w:rsidRPr="1E8E806F">
              <w:rPr>
                <w:rFonts w:cs="Calibri"/>
                <w:sz w:val="22"/>
                <w:szCs w:val="22"/>
              </w:rPr>
              <w:t xml:space="preserve">w składanym </w:t>
            </w:r>
            <w:r w:rsidR="00651C97">
              <w:rPr>
                <w:rFonts w:cs="Calibri"/>
                <w:sz w:val="22"/>
                <w:szCs w:val="22"/>
              </w:rPr>
              <w:t>W</w:t>
            </w:r>
            <w:r w:rsidR="00651C97" w:rsidRPr="1E8E806F">
              <w:rPr>
                <w:rFonts w:cs="Calibri"/>
                <w:sz w:val="22"/>
                <w:szCs w:val="22"/>
              </w:rPr>
              <w:t xml:space="preserve">niosku </w:t>
            </w:r>
            <w:r w:rsidRPr="1E8E806F">
              <w:rPr>
                <w:rFonts w:cs="Calibri"/>
                <w:sz w:val="22"/>
                <w:szCs w:val="22"/>
              </w:rPr>
              <w:t>(wymagania opisu zawarte</w:t>
            </w:r>
            <w:r w:rsidR="00B95D08" w:rsidRPr="1E8E806F">
              <w:rPr>
                <w:rFonts w:cs="Calibri"/>
                <w:sz w:val="22"/>
                <w:szCs w:val="22"/>
              </w:rPr>
              <w:t xml:space="preserve"> w Tabeli G.6. w </w:t>
            </w:r>
            <w:r w:rsidR="006E4418" w:rsidRPr="1E8E806F">
              <w:rPr>
                <w:rFonts w:cs="Calibri"/>
                <w:sz w:val="22"/>
                <w:szCs w:val="22"/>
              </w:rPr>
              <w:t>„</w:t>
            </w:r>
            <w:r w:rsidR="00B95D08" w:rsidRPr="1E8E806F">
              <w:rPr>
                <w:rFonts w:cs="Calibri"/>
                <w:sz w:val="22"/>
                <w:szCs w:val="22"/>
              </w:rPr>
              <w:t>Części G” Załącznika nr 3 do Regulaminu</w:t>
            </w:r>
            <w:r w:rsidR="355C04F1" w:rsidRPr="1E8E806F">
              <w:rPr>
                <w:rFonts w:cs="Calibri"/>
                <w:sz w:val="22"/>
                <w:szCs w:val="22"/>
              </w:rPr>
              <w:t>).</w:t>
            </w:r>
            <w:r w:rsidRPr="1E8E806F">
              <w:rPr>
                <w:rFonts w:cs="Calibri"/>
                <w:sz w:val="22"/>
                <w:szCs w:val="22"/>
              </w:rPr>
              <w:t xml:space="preserve"> Zamawiający wymaga również po Etapie I, szczegółowego opisu założenia sposobu zapewnienia możliwie jak największego stopnia </w:t>
            </w:r>
            <w:r w:rsidR="0011297C" w:rsidRPr="1E8E806F">
              <w:rPr>
                <w:rFonts w:cs="Calibri"/>
                <w:sz w:val="22"/>
                <w:szCs w:val="22"/>
              </w:rPr>
              <w:t xml:space="preserve">odzysku energii  lub metod umożliwiających energooszczędność procesów technologicznych </w:t>
            </w:r>
            <w:r w:rsidRPr="1E8E806F">
              <w:rPr>
                <w:rFonts w:cs="Calibri"/>
                <w:sz w:val="22"/>
                <w:szCs w:val="22"/>
              </w:rPr>
              <w:t xml:space="preserve">w </w:t>
            </w:r>
            <w:r w:rsidR="005D07AE">
              <w:rPr>
                <w:rFonts w:cs="Calibri"/>
                <w:sz w:val="22"/>
                <w:szCs w:val="22"/>
              </w:rPr>
              <w:t>i</w:t>
            </w:r>
            <w:r w:rsidRPr="1E8E806F">
              <w:rPr>
                <w:rFonts w:cs="Calibri"/>
                <w:sz w:val="22"/>
                <w:szCs w:val="22"/>
              </w:rPr>
              <w:t xml:space="preserve">nstalacji </w:t>
            </w:r>
            <w:r w:rsidR="005D07AE">
              <w:rPr>
                <w:rFonts w:cs="Calibri"/>
                <w:color w:val="000000"/>
                <w:sz w:val="22"/>
                <w:szCs w:val="22"/>
              </w:rPr>
              <w:t xml:space="preserve">Demonstratora </w:t>
            </w:r>
            <w:r w:rsidRPr="1E8E806F">
              <w:rPr>
                <w:rFonts w:cs="Calibri"/>
                <w:sz w:val="22"/>
                <w:szCs w:val="22"/>
              </w:rPr>
              <w:t xml:space="preserve">(wymagania opisu w </w:t>
            </w:r>
            <w:r w:rsidR="00B95D08" w:rsidRPr="1E8E806F">
              <w:rPr>
                <w:rFonts w:cs="Calibri"/>
                <w:sz w:val="22"/>
                <w:szCs w:val="22"/>
              </w:rPr>
              <w:t>Wynikach Prac po Etapie I w Załączniku</w:t>
            </w:r>
            <w:r w:rsidRPr="1E8E806F">
              <w:rPr>
                <w:rFonts w:cs="Calibri"/>
                <w:sz w:val="22"/>
                <w:szCs w:val="22"/>
              </w:rPr>
              <w:t xml:space="preserve"> nr 4</w:t>
            </w:r>
            <w:r w:rsidR="00B95D08" w:rsidRPr="1E8E806F">
              <w:rPr>
                <w:rFonts w:cs="Calibri"/>
                <w:sz w:val="22"/>
                <w:szCs w:val="22"/>
              </w:rPr>
              <w:t xml:space="preserve"> do Regulaminu</w:t>
            </w:r>
            <w:r w:rsidRPr="1E8E806F">
              <w:rPr>
                <w:rFonts w:cs="Calibri"/>
                <w:sz w:val="22"/>
                <w:szCs w:val="22"/>
              </w:rPr>
              <w:t>)</w:t>
            </w:r>
            <w:r w:rsidR="00B95D08" w:rsidRPr="1E8E806F">
              <w:rPr>
                <w:rFonts w:cs="Calibri"/>
                <w:sz w:val="22"/>
                <w:szCs w:val="22"/>
              </w:rPr>
              <w:t>.</w:t>
            </w:r>
            <w:r w:rsidRPr="1E8E806F">
              <w:rPr>
                <w:rFonts w:cs="Calibri"/>
                <w:sz w:val="22"/>
                <w:szCs w:val="22"/>
              </w:rPr>
              <w:t xml:space="preserve"> Opis musi zawierać właściwe udokumentowanie i </w:t>
            </w:r>
            <w:r w:rsidR="2F5C8ED7" w:rsidRPr="1E8E806F">
              <w:rPr>
                <w:rFonts w:cs="Calibri"/>
                <w:sz w:val="22"/>
                <w:szCs w:val="22"/>
              </w:rPr>
              <w:t>udowodnienie,</w:t>
            </w:r>
            <w:r w:rsidRPr="1E8E806F">
              <w:rPr>
                <w:rFonts w:cs="Calibri"/>
                <w:sz w:val="22"/>
                <w:szCs w:val="22"/>
              </w:rPr>
              <w:t xml:space="preserve"> że zaproponowane rozwiązania technologiczne zapewnią realizację tego Wymagania.</w:t>
            </w:r>
            <w:r w:rsidR="0011297C" w:rsidRPr="1E8E806F">
              <w:rPr>
                <w:rFonts w:cs="Calibri"/>
                <w:sz w:val="22"/>
                <w:szCs w:val="22"/>
              </w:rPr>
              <w:t xml:space="preserve"> </w:t>
            </w:r>
          </w:p>
        </w:tc>
      </w:tr>
      <w:tr w:rsidR="0091129C" w:rsidRPr="00136C0D" w14:paraId="3A4A2B31" w14:textId="77777777" w:rsidTr="00EF67F1">
        <w:trPr>
          <w:jc w:val="center"/>
        </w:trPr>
        <w:tc>
          <w:tcPr>
            <w:tcW w:w="480" w:type="dxa"/>
            <w:shd w:val="clear" w:color="auto" w:fill="auto"/>
            <w:vAlign w:val="center"/>
          </w:tcPr>
          <w:p w14:paraId="5E428CBA" w14:textId="2B1451AB"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8</w:t>
            </w:r>
          </w:p>
        </w:tc>
        <w:tc>
          <w:tcPr>
            <w:tcW w:w="1557" w:type="dxa"/>
            <w:shd w:val="clear" w:color="auto" w:fill="auto"/>
            <w:vAlign w:val="center"/>
          </w:tcPr>
          <w:p w14:paraId="3A1D99D5" w14:textId="52535F4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CA34730" w14:textId="020EEDF3" w:rsidR="0091129C" w:rsidRPr="00291023" w:rsidRDefault="0091129C" w:rsidP="00447B87">
            <w:pPr>
              <w:spacing w:after="0"/>
              <w:rPr>
                <w:rFonts w:asciiTheme="minorHAnsi" w:hAnsiTheme="minorHAnsi" w:cstheme="minorHAnsi"/>
                <w:b/>
                <w:sz w:val="22"/>
                <w:szCs w:val="22"/>
              </w:rPr>
            </w:pPr>
            <w:r w:rsidRPr="00291023">
              <w:rPr>
                <w:rFonts w:cs="Calibri"/>
                <w:b/>
                <w:color w:val="000000"/>
                <w:sz w:val="22"/>
                <w:szCs w:val="22"/>
              </w:rPr>
              <w:t xml:space="preserve">Odzysk wody i jej wtórne wykorzystanie </w:t>
            </w:r>
          </w:p>
        </w:tc>
        <w:tc>
          <w:tcPr>
            <w:tcW w:w="5373" w:type="dxa"/>
            <w:vAlign w:val="center"/>
          </w:tcPr>
          <w:p w14:paraId="6330176C" w14:textId="332B8BC6" w:rsidR="00606941" w:rsidRPr="00A003C6" w:rsidRDefault="0091129C" w:rsidP="00606941">
            <w:pPr>
              <w:spacing w:after="0"/>
              <w:rPr>
                <w:rFonts w:cs="Calibri"/>
                <w:color w:val="000000" w:themeColor="text1"/>
                <w:sz w:val="22"/>
                <w:szCs w:val="22"/>
              </w:rPr>
            </w:pPr>
            <w:r>
              <w:rPr>
                <w:rFonts w:cs="Calibri"/>
                <w:color w:val="000000"/>
                <w:sz w:val="22"/>
                <w:szCs w:val="22"/>
              </w:rPr>
              <w:t>Zamawiający wymaga oczyszczenia ścieków tak</w:t>
            </w:r>
            <w:r w:rsidR="00745BB9">
              <w:rPr>
                <w:rFonts w:cs="Calibri"/>
                <w:color w:val="000000"/>
                <w:sz w:val="22"/>
                <w:szCs w:val="22"/>
              </w:rPr>
              <w:t>,</w:t>
            </w:r>
            <w:r>
              <w:rPr>
                <w:rFonts w:cs="Calibri"/>
                <w:color w:val="000000"/>
                <w:sz w:val="22"/>
                <w:szCs w:val="22"/>
              </w:rPr>
              <w:t xml:space="preserve"> aby powstała woda mogła być wtórnie wykorzystana do różnych celów gospodarczych i przemysłowych. </w:t>
            </w:r>
            <w:r w:rsidR="00606941">
              <w:rPr>
                <w:rFonts w:cs="Calibri"/>
                <w:color w:val="000000"/>
                <w:sz w:val="22"/>
                <w:szCs w:val="22"/>
              </w:rPr>
              <w:t xml:space="preserve">Tak powstała </w:t>
            </w:r>
            <w:r w:rsidR="00607C6B">
              <w:rPr>
                <w:rFonts w:cs="Calibri"/>
                <w:color w:val="000000" w:themeColor="text1"/>
                <w:sz w:val="22"/>
                <w:szCs w:val="22"/>
              </w:rPr>
              <w:t>w</w:t>
            </w:r>
            <w:r w:rsidR="00607C6B" w:rsidRPr="00291023">
              <w:rPr>
                <w:rFonts w:cs="Calibri"/>
                <w:color w:val="000000" w:themeColor="text1"/>
                <w:sz w:val="22"/>
                <w:szCs w:val="22"/>
              </w:rPr>
              <w:t xml:space="preserve">oda </w:t>
            </w:r>
            <w:r w:rsidR="00607C6B" w:rsidRPr="00A8381B">
              <w:rPr>
                <w:rFonts w:cs="Calibri"/>
                <w:color w:val="000000" w:themeColor="text1"/>
                <w:sz w:val="22"/>
                <w:szCs w:val="22"/>
              </w:rPr>
              <w:t>w</w:t>
            </w:r>
            <w:r w:rsidRPr="00A8381B">
              <w:rPr>
                <w:rFonts w:cs="Calibri"/>
                <w:color w:val="000000" w:themeColor="text1"/>
                <w:sz w:val="22"/>
                <w:szCs w:val="22"/>
              </w:rPr>
              <w:t xml:space="preserve"> procesie oczyszczania musi być jak najlepszej jakości, spełniać co najmniej parametry określone w Rozporządzeniu Parlamentu Europejskiego i Rady (UE) 2020/741 z dnia 25 maja 2020 r. w sprawie minimalnych wymogów dotyczących ponownego wykorzystania wody oraz zgodnie z Dyrektywą Rady z dnia 21 maja 1991 r. dotyczącą oczyszczania ścieków komunalnych. Według wymienionego rozporządzenia oraz innych stosownych przepisów prawa Unii w dziedzinie środowiska i zdrowia, państwa członkowskie UE, poza wykorzystaniem wody w rolnictwie,</w:t>
            </w:r>
            <w:r w:rsidRPr="00291023">
              <w:rPr>
                <w:rFonts w:cs="Calibri"/>
                <w:color w:val="000000" w:themeColor="text1"/>
                <w:sz w:val="22"/>
                <w:szCs w:val="22"/>
              </w:rPr>
              <w:t xml:space="preserve"> mogą wykorzystywać odzyskaną wodę do innych celów, takich jak: ponowne wykorzystanie w przemyśle, oraz w </w:t>
            </w:r>
            <w:r w:rsidRPr="00A003C6">
              <w:rPr>
                <w:rFonts w:cs="Calibri"/>
                <w:color w:val="000000" w:themeColor="text1"/>
                <w:sz w:val="22"/>
                <w:szCs w:val="22"/>
              </w:rPr>
              <w:lastRenderedPageBreak/>
              <w:t xml:space="preserve">usługach komunalnych i do celów dotyczących ochrony środowiska. </w:t>
            </w:r>
          </w:p>
          <w:p w14:paraId="762FFC68" w14:textId="4A3DF561" w:rsidR="0091129C" w:rsidRPr="00A003C6" w:rsidDel="00C32BA2" w:rsidRDefault="00C32BA2" w:rsidP="00606941">
            <w:pPr>
              <w:spacing w:after="0"/>
              <w:rPr>
                <w:del w:id="3" w:author="Autor"/>
                <w:rFonts w:cs="Calibri"/>
                <w:color w:val="000000" w:themeColor="text1"/>
                <w:sz w:val="22"/>
                <w:szCs w:val="22"/>
              </w:rPr>
            </w:pPr>
            <w:ins w:id="4" w:author="Autor">
              <w:r w:rsidRPr="00C32BA2">
                <w:rPr>
                  <w:rFonts w:cs="Calibri"/>
                  <w:color w:val="000000" w:themeColor="text1"/>
                  <w:sz w:val="22"/>
                  <w:szCs w:val="22"/>
                </w:rPr>
                <w:t>Zamawiający wymaga, aby co najmniej 20 % objętości oczyszczonych ścieków w skali roku było wtórnie wykorzystane jako odzyskana woda i użyte do różnych celów gospodarczych i przemysłowych (nie uwzględniając w tym wody wykorzystanej na własne potrzeby oczyszczalni) po pierwszym roku eksploatacji Demonstratora (tj. koniec roku 2024) oraz co najmniej o kolejne 30% w drugim roku eksploatacji Demonstratora (tj. koniec roku 2025). Całkowita objętości oczyszczonych ścieków wtórnie wykorzystanych jako odzyskana woda musi wynosić co najmniej 50% na zakończenie roku 2025. Zamawiający dopuszcza również wcześniejsze spełnienie zobowiązania dla objętości wtórnie wykorzystanej wody.</w:t>
              </w:r>
            </w:ins>
            <w:del w:id="5" w:author="Autor">
              <w:r w:rsidR="0091129C" w:rsidRPr="00A003C6" w:rsidDel="00C32BA2">
                <w:rPr>
                  <w:rFonts w:cs="Calibri"/>
                  <w:color w:val="000000" w:themeColor="text1"/>
                  <w:sz w:val="22"/>
                  <w:szCs w:val="22"/>
                </w:rPr>
                <w:delText>Zamawiający wymaga, aby co najmniej 50 %</w:delText>
              </w:r>
              <w:r w:rsidR="0053689E" w:rsidRPr="00A003C6" w:rsidDel="00C32BA2">
                <w:rPr>
                  <w:rFonts w:cs="Calibri"/>
                  <w:color w:val="000000" w:themeColor="text1"/>
                  <w:sz w:val="22"/>
                  <w:szCs w:val="22"/>
                </w:rPr>
                <w:delText xml:space="preserve"> </w:delText>
              </w:r>
              <w:r w:rsidR="00606941" w:rsidRPr="00A003C6" w:rsidDel="00C32BA2">
                <w:rPr>
                  <w:rFonts w:cs="Calibri"/>
                  <w:color w:val="000000" w:themeColor="text1"/>
                  <w:sz w:val="22"/>
                  <w:szCs w:val="22"/>
                </w:rPr>
                <w:delText>objętości</w:delText>
              </w:r>
              <w:r w:rsidR="0091129C" w:rsidRPr="00A003C6" w:rsidDel="00C32BA2">
                <w:rPr>
                  <w:rFonts w:cs="Calibri"/>
                  <w:color w:val="000000" w:themeColor="text1"/>
                  <w:sz w:val="22"/>
                  <w:szCs w:val="22"/>
                </w:rPr>
                <w:delText xml:space="preserve"> oczyszczonych ścieków</w:delText>
              </w:r>
              <w:r w:rsidR="00606941" w:rsidRPr="00A003C6" w:rsidDel="00C32BA2">
                <w:rPr>
                  <w:rFonts w:cs="Calibri"/>
                  <w:color w:val="000000" w:themeColor="text1"/>
                  <w:sz w:val="22"/>
                  <w:szCs w:val="22"/>
                </w:rPr>
                <w:delText xml:space="preserve"> w skali </w:delText>
              </w:r>
              <w:r w:rsidR="00607C6B" w:rsidRPr="00A003C6" w:rsidDel="00C32BA2">
                <w:rPr>
                  <w:rFonts w:cs="Calibri"/>
                  <w:color w:val="000000" w:themeColor="text1"/>
                  <w:sz w:val="22"/>
                  <w:szCs w:val="22"/>
                </w:rPr>
                <w:delText>roku było</w:delText>
              </w:r>
              <w:r w:rsidR="0091129C" w:rsidRPr="00A003C6" w:rsidDel="00C32BA2">
                <w:rPr>
                  <w:rFonts w:cs="Calibri"/>
                  <w:color w:val="000000" w:themeColor="text1"/>
                  <w:sz w:val="22"/>
                  <w:szCs w:val="22"/>
                </w:rPr>
                <w:delText xml:space="preserve"> wtórne wykorzystan</w:delText>
              </w:r>
              <w:r w:rsidR="00606941" w:rsidRPr="00A003C6" w:rsidDel="00C32BA2">
                <w:rPr>
                  <w:rFonts w:cs="Calibri"/>
                  <w:color w:val="000000" w:themeColor="text1"/>
                  <w:sz w:val="22"/>
                  <w:szCs w:val="22"/>
                </w:rPr>
                <w:delText xml:space="preserve">e jako odzyskana </w:delText>
              </w:r>
              <w:r w:rsidR="00607C6B" w:rsidRPr="00A003C6" w:rsidDel="00C32BA2">
                <w:rPr>
                  <w:rFonts w:cs="Calibri"/>
                  <w:color w:val="000000" w:themeColor="text1"/>
                  <w:sz w:val="22"/>
                  <w:szCs w:val="22"/>
                </w:rPr>
                <w:delText>woda i</w:delText>
              </w:r>
              <w:r w:rsidR="0053689E" w:rsidRPr="00A003C6" w:rsidDel="00C32BA2">
                <w:rPr>
                  <w:rFonts w:cs="Calibri"/>
                  <w:color w:val="000000" w:themeColor="text1"/>
                  <w:sz w:val="22"/>
                  <w:szCs w:val="22"/>
                </w:rPr>
                <w:delText xml:space="preserve"> użyte </w:delText>
              </w:r>
              <w:r w:rsidR="0091129C" w:rsidRPr="00A003C6" w:rsidDel="00C32BA2">
                <w:rPr>
                  <w:rFonts w:cs="Calibri"/>
                  <w:color w:val="000000" w:themeColor="text1"/>
                  <w:sz w:val="22"/>
                  <w:szCs w:val="22"/>
                </w:rPr>
                <w:delText>do różnych celów gospodarczych i przemysłowych (nie uwzględniając w tym wody wykorzystanej na własne potrzeby oczyszczalni).</w:delText>
              </w:r>
            </w:del>
          </w:p>
          <w:p w14:paraId="3EEEC8DD" w14:textId="491EA575" w:rsidR="00606941" w:rsidRPr="00136C0D" w:rsidRDefault="00606941" w:rsidP="00606941">
            <w:pPr>
              <w:spacing w:after="0"/>
              <w:rPr>
                <w:rFonts w:asciiTheme="minorHAnsi" w:hAnsiTheme="minorHAnsi" w:cstheme="minorBidi"/>
                <w:sz w:val="22"/>
                <w:szCs w:val="22"/>
              </w:rPr>
            </w:pPr>
            <w:r w:rsidRPr="00A003C6">
              <w:rPr>
                <w:rFonts w:cs="Calibri"/>
                <w:color w:val="000000" w:themeColor="text1"/>
                <w:sz w:val="22"/>
                <w:szCs w:val="22"/>
              </w:rPr>
              <w:t xml:space="preserve">Zamawiający </w:t>
            </w:r>
            <w:r w:rsidR="00434642">
              <w:rPr>
                <w:rFonts w:cs="Calibri"/>
                <w:color w:val="000000" w:themeColor="text1"/>
                <w:sz w:val="22"/>
                <w:szCs w:val="22"/>
              </w:rPr>
              <w:t xml:space="preserve">dopuszcza zastosowanie </w:t>
            </w:r>
            <w:r w:rsidRPr="00291023">
              <w:rPr>
                <w:rFonts w:cs="Calibri"/>
                <w:color w:val="000000" w:themeColor="text1"/>
                <w:sz w:val="22"/>
                <w:szCs w:val="22"/>
              </w:rPr>
              <w:t xml:space="preserve">oczyszczonej wody do innego wykorzystania niż np. w gospodarstwach rolnych, w rolnictwie do nawadniania pól i upraw roślin, zaopatrzenie w wodę osiedli w aglomeracji, do nawadniania boisk szkolnych i zieleni miejskiej lub na inne cele gospodarcze. </w:t>
            </w:r>
          </w:p>
        </w:tc>
      </w:tr>
      <w:tr w:rsidR="0091129C" w:rsidRPr="00136C0D" w14:paraId="15C5C145" w14:textId="77777777" w:rsidTr="00EF67F1">
        <w:trPr>
          <w:jc w:val="center"/>
        </w:trPr>
        <w:tc>
          <w:tcPr>
            <w:tcW w:w="480" w:type="dxa"/>
            <w:shd w:val="clear" w:color="auto" w:fill="auto"/>
            <w:vAlign w:val="center"/>
          </w:tcPr>
          <w:p w14:paraId="4A67CEB1" w14:textId="6C3ADC9E"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9</w:t>
            </w:r>
          </w:p>
        </w:tc>
        <w:tc>
          <w:tcPr>
            <w:tcW w:w="1557" w:type="dxa"/>
            <w:shd w:val="clear" w:color="auto" w:fill="auto"/>
            <w:vAlign w:val="center"/>
          </w:tcPr>
          <w:p w14:paraId="0B71389E" w14:textId="535E2C7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195B07C" w14:textId="505F9CF2"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Zagospodarowanie osadów ściekowych</w:t>
            </w:r>
          </w:p>
        </w:tc>
        <w:tc>
          <w:tcPr>
            <w:tcW w:w="5373" w:type="dxa"/>
            <w:vAlign w:val="center"/>
          </w:tcPr>
          <w:p w14:paraId="36A04988" w14:textId="55E057DD" w:rsidR="0091129C" w:rsidRPr="00136C0D" w:rsidRDefault="237E4440" w:rsidP="242D5D5C">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zagospodarowania całej objętości osadów ściekowych powstałych w procesie oczyszczania ścieków. Wymaga się takiej metody zagospodarowania osadu, która ma na celu ich przetworzenie i pozwoli na wtórne wykorzystanie lub posłuży w procesie wytwarzania innych produktów. Powstałe produkty muszą spełniać wszystkie wymogi formalne i prawne (Certyfikaty i Pozwolenia patrz pkt. </w:t>
            </w:r>
            <w:r w:rsidR="009225BF" w:rsidRPr="342DC6D8">
              <w:rPr>
                <w:rFonts w:cs="Calibri"/>
                <w:color w:val="000000" w:themeColor="text1"/>
                <w:sz w:val="22"/>
                <w:szCs w:val="22"/>
              </w:rPr>
              <w:t>27</w:t>
            </w:r>
            <w:r w:rsidR="007F2096">
              <w:rPr>
                <w:rFonts w:cs="Calibri"/>
                <w:color w:val="000000" w:themeColor="text1"/>
                <w:sz w:val="22"/>
                <w:szCs w:val="22"/>
              </w:rPr>
              <w:t xml:space="preserve"> tej tabeli</w:t>
            </w:r>
            <w:r w:rsidRPr="342DC6D8">
              <w:rPr>
                <w:rFonts w:cs="Calibri"/>
                <w:color w:val="000000" w:themeColor="text1"/>
                <w:sz w:val="22"/>
                <w:szCs w:val="22"/>
              </w:rPr>
              <w:t xml:space="preserve">) potwierdzające spełnienie wymogów </w:t>
            </w:r>
            <w:r w:rsidR="007F2096">
              <w:rPr>
                <w:rFonts w:cs="Calibri"/>
                <w:color w:val="000000" w:themeColor="text1"/>
                <w:sz w:val="22"/>
                <w:szCs w:val="22"/>
              </w:rPr>
              <w:t xml:space="preserve">prawa Unii Europejskiej </w:t>
            </w:r>
            <w:r w:rsidRPr="342DC6D8">
              <w:rPr>
                <w:rFonts w:cs="Calibri"/>
                <w:color w:val="000000" w:themeColor="text1"/>
                <w:sz w:val="22"/>
                <w:szCs w:val="22"/>
              </w:rPr>
              <w:t>w zakresie jakości i bezpieczeństwa produktu oraz umożliwiając wprowadzenie ich na rynek gospodarczy w Polce i krajach UE</w:t>
            </w:r>
            <w:r w:rsidR="2D641F73" w:rsidRPr="342DC6D8">
              <w:rPr>
                <w:rFonts w:cs="Calibri"/>
                <w:color w:val="000000" w:themeColor="text1"/>
                <w:sz w:val="22"/>
                <w:szCs w:val="22"/>
              </w:rPr>
              <w:t xml:space="preserve"> jako produkt wykorzystania rolniczego lub ogrodniczego</w:t>
            </w:r>
            <w:r w:rsidRPr="342DC6D8">
              <w:rPr>
                <w:rFonts w:cs="Calibri"/>
                <w:color w:val="000000" w:themeColor="text1"/>
                <w:sz w:val="22"/>
                <w:szCs w:val="22"/>
              </w:rPr>
              <w:t>. Zamawiający wymaga</w:t>
            </w:r>
            <w:r w:rsidR="01BB22F8" w:rsidRPr="342DC6D8">
              <w:rPr>
                <w:rFonts w:cs="Calibri"/>
                <w:color w:val="000000" w:themeColor="text1"/>
                <w:sz w:val="22"/>
                <w:szCs w:val="22"/>
              </w:rPr>
              <w:t>,</w:t>
            </w:r>
            <w:r w:rsidRPr="342DC6D8">
              <w:rPr>
                <w:rFonts w:cs="Calibri"/>
                <w:color w:val="000000" w:themeColor="text1"/>
                <w:sz w:val="22"/>
                <w:szCs w:val="22"/>
              </w:rPr>
              <w:t xml:space="preserve"> aby zagospodarowanie osadów ściekowych odbywało się w trybie rzeczywistym tzn. z wyłączeniem pośredniego magazynowania osadów dłużej niż 1 miesiąc. </w:t>
            </w:r>
          </w:p>
        </w:tc>
      </w:tr>
      <w:tr w:rsidR="0091129C" w:rsidRPr="00136C0D" w14:paraId="61BB8EB2" w14:textId="77777777" w:rsidTr="00EF67F1">
        <w:trPr>
          <w:jc w:val="center"/>
        </w:trPr>
        <w:tc>
          <w:tcPr>
            <w:tcW w:w="480" w:type="dxa"/>
            <w:shd w:val="clear" w:color="auto" w:fill="auto"/>
            <w:vAlign w:val="center"/>
          </w:tcPr>
          <w:p w14:paraId="5E94243E" w14:textId="11F77F8C"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10</w:t>
            </w:r>
          </w:p>
        </w:tc>
        <w:tc>
          <w:tcPr>
            <w:tcW w:w="1557" w:type="dxa"/>
            <w:shd w:val="clear" w:color="auto" w:fill="auto"/>
            <w:vAlign w:val="center"/>
          </w:tcPr>
          <w:p w14:paraId="743F56DB" w14:textId="5DA64A9A"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CF404D2" w14:textId="01329509" w:rsidR="0091129C" w:rsidRPr="00136C0D" w:rsidRDefault="0091129C" w:rsidP="00C76E40">
            <w:pPr>
              <w:spacing w:after="0"/>
              <w:rPr>
                <w:rFonts w:asciiTheme="minorHAnsi" w:hAnsiTheme="minorHAnsi" w:cstheme="minorHAnsi"/>
                <w:b/>
                <w:sz w:val="22"/>
                <w:szCs w:val="22"/>
              </w:rPr>
            </w:pPr>
            <w:r>
              <w:rPr>
                <w:rFonts w:cs="Calibri"/>
                <w:b/>
                <w:color w:val="000000"/>
                <w:sz w:val="22"/>
                <w:szCs w:val="22"/>
              </w:rPr>
              <w:t>Bezodorowość</w:t>
            </w:r>
          </w:p>
        </w:tc>
        <w:tc>
          <w:tcPr>
            <w:tcW w:w="5373" w:type="dxa"/>
            <w:vAlign w:val="center"/>
          </w:tcPr>
          <w:p w14:paraId="7869D077" w14:textId="1FE2163F" w:rsidR="0091129C" w:rsidRPr="00136C0D" w:rsidRDefault="0091129C" w:rsidP="342DC6D8">
            <w:pPr>
              <w:spacing w:after="0"/>
              <w:rPr>
                <w:rFonts w:asciiTheme="minorHAnsi" w:hAnsiTheme="minorHAnsi" w:cstheme="minorBidi"/>
                <w:sz w:val="22"/>
                <w:szCs w:val="22"/>
              </w:rPr>
            </w:pPr>
            <w:r w:rsidRPr="1E8E806F">
              <w:rPr>
                <w:rFonts w:cs="Calibri"/>
                <w:color w:val="000000" w:themeColor="text1"/>
                <w:sz w:val="22"/>
                <w:szCs w:val="22"/>
              </w:rPr>
              <w:t xml:space="preserve">Zamawiający wymaga </w:t>
            </w:r>
            <w:r w:rsidR="00337C81" w:rsidRPr="1E8E806F">
              <w:rPr>
                <w:rFonts w:cs="Calibri"/>
                <w:color w:val="000000" w:themeColor="text1"/>
                <w:sz w:val="22"/>
                <w:szCs w:val="22"/>
              </w:rPr>
              <w:t xml:space="preserve">znacznej redukcji </w:t>
            </w:r>
            <w:r w:rsidRPr="1E8E806F">
              <w:rPr>
                <w:rFonts w:cs="Calibri"/>
                <w:color w:val="000000" w:themeColor="text1"/>
                <w:sz w:val="22"/>
                <w:szCs w:val="22"/>
              </w:rPr>
              <w:t xml:space="preserve">emisji aerozoli i odorów z technologii na terenie całej instalacji demonstracyjnej oraz otoczenia </w:t>
            </w:r>
            <w:r w:rsidR="00546525">
              <w:rPr>
                <w:rFonts w:cs="Calibri"/>
                <w:color w:val="000000" w:themeColor="text1"/>
                <w:sz w:val="22"/>
                <w:szCs w:val="22"/>
              </w:rPr>
              <w:t>D</w:t>
            </w:r>
            <w:r w:rsidR="00546525" w:rsidRPr="1E8E806F">
              <w:rPr>
                <w:rFonts w:cs="Calibri"/>
                <w:color w:val="000000" w:themeColor="text1"/>
                <w:sz w:val="22"/>
                <w:szCs w:val="22"/>
              </w:rPr>
              <w:t xml:space="preserve">emonstratora </w:t>
            </w:r>
            <w:r w:rsidRPr="1E8E806F">
              <w:rPr>
                <w:rFonts w:cs="Calibri"/>
                <w:color w:val="000000" w:themeColor="text1"/>
                <w:sz w:val="22"/>
                <w:szCs w:val="22"/>
              </w:rPr>
              <w:t>poprzez zastosowanie hermetyzacji i oczyszczania powietrza</w:t>
            </w:r>
            <w:r w:rsidRPr="1E8E806F">
              <w:rPr>
                <w:rFonts w:cs="Calibri"/>
                <w:color w:val="0070C0"/>
                <w:sz w:val="22"/>
                <w:szCs w:val="22"/>
              </w:rPr>
              <w:t xml:space="preserve"> </w:t>
            </w:r>
            <w:r w:rsidRPr="1E8E806F">
              <w:rPr>
                <w:rFonts w:cs="Calibri"/>
                <w:color w:val="000000" w:themeColor="text1"/>
                <w:sz w:val="22"/>
                <w:szCs w:val="22"/>
              </w:rPr>
              <w:t>złowonnego, gdzie spodziewana jest emisja uciążliwych zapachów.</w:t>
            </w:r>
            <w:r w:rsidRPr="1E8E806F">
              <w:rPr>
                <w:rFonts w:cs="Calibri"/>
                <w:color w:val="FF0000"/>
                <w:sz w:val="22"/>
                <w:szCs w:val="22"/>
              </w:rPr>
              <w:t xml:space="preserve"> </w:t>
            </w:r>
            <w:r w:rsidRPr="1E8E806F">
              <w:rPr>
                <w:rFonts w:cs="Calibri"/>
                <w:color w:val="000000" w:themeColor="text1"/>
                <w:sz w:val="22"/>
                <w:szCs w:val="22"/>
              </w:rPr>
              <w:t xml:space="preserve">Zamawiający wymaga przedstawienia ogólnego założenia zapewnienia bezoodorowości w koncepcji </w:t>
            </w:r>
            <w:r w:rsidR="00CC568F">
              <w:rPr>
                <w:rFonts w:cs="Calibri"/>
                <w:color w:val="000000" w:themeColor="text1"/>
                <w:sz w:val="22"/>
                <w:szCs w:val="22"/>
              </w:rPr>
              <w:t>T</w:t>
            </w:r>
            <w:r w:rsidR="00CC568F" w:rsidRPr="1E8E806F">
              <w:rPr>
                <w:rFonts w:cs="Calibri"/>
                <w:color w:val="000000" w:themeColor="text1"/>
                <w:sz w:val="22"/>
                <w:szCs w:val="22"/>
              </w:rPr>
              <w:t xml:space="preserve">echnologii </w:t>
            </w:r>
            <w:r w:rsidRPr="1E8E806F">
              <w:rPr>
                <w:rFonts w:cs="Calibri"/>
                <w:color w:val="000000" w:themeColor="text1"/>
                <w:sz w:val="22"/>
                <w:szCs w:val="22"/>
              </w:rPr>
              <w:t xml:space="preserve">w składanym </w:t>
            </w:r>
            <w:r w:rsidR="00651C97">
              <w:rPr>
                <w:rFonts w:cs="Calibri"/>
                <w:color w:val="000000" w:themeColor="text1"/>
                <w:sz w:val="22"/>
                <w:szCs w:val="22"/>
              </w:rPr>
              <w:t>W</w:t>
            </w:r>
            <w:r w:rsidR="00651C97" w:rsidRPr="1E8E806F">
              <w:rPr>
                <w:rFonts w:cs="Calibri"/>
                <w:color w:val="000000" w:themeColor="text1"/>
                <w:sz w:val="22"/>
                <w:szCs w:val="22"/>
              </w:rPr>
              <w:t xml:space="preserve">niosku </w:t>
            </w:r>
            <w:r w:rsidRPr="1E8E806F">
              <w:rPr>
                <w:rFonts w:cs="Calibri"/>
                <w:color w:val="000000" w:themeColor="text1"/>
                <w:sz w:val="22"/>
                <w:szCs w:val="22"/>
              </w:rPr>
              <w:t xml:space="preserve">(wymagania opisu zawarte </w:t>
            </w:r>
            <w:r w:rsidR="006E4418" w:rsidRPr="1E8E806F">
              <w:rPr>
                <w:rFonts w:cs="Calibri"/>
                <w:color w:val="000000" w:themeColor="text1"/>
                <w:sz w:val="22"/>
                <w:szCs w:val="22"/>
              </w:rPr>
              <w:t>w Tabeli G.7 w „</w:t>
            </w:r>
            <w:r w:rsidR="009C25C4" w:rsidRPr="1E8E806F">
              <w:rPr>
                <w:rFonts w:cs="Calibri"/>
                <w:color w:val="000000" w:themeColor="text1"/>
                <w:sz w:val="22"/>
                <w:szCs w:val="22"/>
              </w:rPr>
              <w:t>Części</w:t>
            </w:r>
            <w:r w:rsidR="006E4418" w:rsidRPr="1E8E806F">
              <w:rPr>
                <w:rFonts w:cs="Calibri"/>
                <w:color w:val="000000" w:themeColor="text1"/>
                <w:sz w:val="22"/>
                <w:szCs w:val="22"/>
              </w:rPr>
              <w:t xml:space="preserve"> G” Załącznika</w:t>
            </w:r>
            <w:r w:rsidRPr="1E8E806F">
              <w:rPr>
                <w:rFonts w:cs="Calibri"/>
                <w:color w:val="000000" w:themeColor="text1"/>
                <w:sz w:val="22"/>
                <w:szCs w:val="22"/>
              </w:rPr>
              <w:t xml:space="preserve"> nr 3</w:t>
            </w:r>
            <w:r w:rsidR="006E4418" w:rsidRPr="1E8E806F">
              <w:rPr>
                <w:rFonts w:cs="Calibri"/>
                <w:color w:val="000000" w:themeColor="text1"/>
                <w:sz w:val="22"/>
                <w:szCs w:val="22"/>
              </w:rPr>
              <w:t xml:space="preserve"> do Regulaminu</w:t>
            </w:r>
            <w:r w:rsidR="55A8B9AC" w:rsidRPr="1E8E806F">
              <w:rPr>
                <w:rFonts w:cs="Calibri"/>
                <w:color w:val="000000" w:themeColor="text1"/>
                <w:sz w:val="22"/>
                <w:szCs w:val="22"/>
              </w:rPr>
              <w:t>).</w:t>
            </w:r>
            <w:r w:rsidRPr="1E8E806F">
              <w:rPr>
                <w:rFonts w:cs="Calibri"/>
                <w:color w:val="000000" w:themeColor="text1"/>
                <w:sz w:val="22"/>
                <w:szCs w:val="22"/>
              </w:rPr>
              <w:t xml:space="preserve"> Zamawiający wymaga również po Etapie </w:t>
            </w:r>
            <w:r w:rsidRPr="1E8E806F">
              <w:rPr>
                <w:rFonts w:cs="Calibri"/>
                <w:color w:val="000000" w:themeColor="text1"/>
                <w:sz w:val="22"/>
                <w:szCs w:val="22"/>
              </w:rPr>
              <w:lastRenderedPageBreak/>
              <w:t xml:space="preserve">I, szczegółowego opisu założenia sposobu zapewnienia </w:t>
            </w:r>
            <w:r w:rsidR="00337C81" w:rsidRPr="1E8E806F">
              <w:rPr>
                <w:rFonts w:cs="Calibri"/>
                <w:color w:val="000000" w:themeColor="text1"/>
                <w:sz w:val="22"/>
                <w:szCs w:val="22"/>
              </w:rPr>
              <w:t xml:space="preserve">możliwie jak największego stopnia </w:t>
            </w:r>
            <w:r w:rsidRPr="1E8E806F">
              <w:rPr>
                <w:rFonts w:cs="Calibri"/>
                <w:color w:val="000000" w:themeColor="text1"/>
                <w:sz w:val="22"/>
                <w:szCs w:val="22"/>
              </w:rPr>
              <w:t xml:space="preserve">bezodorowości w </w:t>
            </w:r>
            <w:r w:rsidR="00CC568F">
              <w:rPr>
                <w:rFonts w:cs="Calibri"/>
                <w:color w:val="000000" w:themeColor="text1"/>
                <w:sz w:val="22"/>
                <w:szCs w:val="22"/>
              </w:rPr>
              <w:t>T</w:t>
            </w:r>
            <w:r w:rsidR="00CC568F" w:rsidRPr="1E8E806F">
              <w:rPr>
                <w:rFonts w:cs="Calibri"/>
                <w:color w:val="000000" w:themeColor="text1"/>
                <w:sz w:val="22"/>
                <w:szCs w:val="22"/>
              </w:rPr>
              <w:t xml:space="preserve">echnologii </w:t>
            </w:r>
            <w:r w:rsidRPr="1E8E806F">
              <w:rPr>
                <w:rFonts w:cs="Calibri"/>
                <w:color w:val="000000" w:themeColor="text1"/>
                <w:sz w:val="22"/>
                <w:szCs w:val="22"/>
              </w:rPr>
              <w:t xml:space="preserve">w </w:t>
            </w:r>
            <w:r w:rsidR="005D07AE">
              <w:rPr>
                <w:rFonts w:cs="Calibri"/>
                <w:color w:val="000000" w:themeColor="text1"/>
                <w:sz w:val="22"/>
                <w:szCs w:val="22"/>
              </w:rPr>
              <w:t>i</w:t>
            </w:r>
            <w:r w:rsidR="005D07AE" w:rsidRPr="1E8E806F">
              <w:rPr>
                <w:rFonts w:cs="Calibri"/>
                <w:color w:val="000000" w:themeColor="text1"/>
                <w:sz w:val="22"/>
                <w:szCs w:val="22"/>
              </w:rPr>
              <w:t xml:space="preserve">nstalacji </w:t>
            </w:r>
            <w:r w:rsidR="005D07AE">
              <w:rPr>
                <w:rFonts w:cs="Calibri"/>
                <w:color w:val="000000"/>
                <w:sz w:val="22"/>
                <w:szCs w:val="22"/>
              </w:rPr>
              <w:t xml:space="preserve">Demonstratora </w:t>
            </w:r>
            <w:r w:rsidRPr="1E8E806F">
              <w:rPr>
                <w:rFonts w:cs="Calibri"/>
                <w:color w:val="000000" w:themeColor="text1"/>
                <w:sz w:val="22"/>
                <w:szCs w:val="22"/>
              </w:rPr>
              <w:t>(</w:t>
            </w:r>
            <w:r w:rsidR="006E4418" w:rsidRPr="1E8E806F">
              <w:rPr>
                <w:rFonts w:cs="Calibri"/>
                <w:color w:val="000000" w:themeColor="text1"/>
                <w:sz w:val="22"/>
                <w:szCs w:val="22"/>
              </w:rPr>
              <w:t>wymagania opisu w pkt 8 w Wynikach Prac Etapu I w Załączniku</w:t>
            </w:r>
            <w:r w:rsidRPr="1E8E806F">
              <w:rPr>
                <w:rFonts w:cs="Calibri"/>
                <w:color w:val="000000" w:themeColor="text1"/>
                <w:sz w:val="22"/>
                <w:szCs w:val="22"/>
              </w:rPr>
              <w:t xml:space="preserve"> nr 4</w:t>
            </w:r>
            <w:r w:rsidR="006E4418" w:rsidRPr="1E8E806F">
              <w:rPr>
                <w:rFonts w:cs="Calibri"/>
                <w:color w:val="000000" w:themeColor="text1"/>
                <w:sz w:val="22"/>
                <w:szCs w:val="22"/>
              </w:rPr>
              <w:t xml:space="preserve"> do Regulaminu</w:t>
            </w:r>
            <w:r w:rsidRPr="1E8E806F">
              <w:rPr>
                <w:rFonts w:cs="Calibri"/>
                <w:color w:val="000000" w:themeColor="text1"/>
                <w:sz w:val="22"/>
                <w:szCs w:val="22"/>
              </w:rPr>
              <w:t>) Opis musi zawierać właściwe udokumentowanie i udowodnienie</w:t>
            </w:r>
            <w:r w:rsidR="4AD8FC82" w:rsidRPr="1E8E806F">
              <w:rPr>
                <w:rFonts w:cs="Calibri"/>
                <w:color w:val="000000" w:themeColor="text1"/>
                <w:sz w:val="22"/>
                <w:szCs w:val="22"/>
              </w:rPr>
              <w:t>,</w:t>
            </w:r>
            <w:r w:rsidRPr="1E8E806F">
              <w:rPr>
                <w:rFonts w:cs="Calibri"/>
                <w:color w:val="000000" w:themeColor="text1"/>
                <w:sz w:val="22"/>
                <w:szCs w:val="22"/>
              </w:rPr>
              <w:t xml:space="preserve"> że zaproponowane rozwiązania technologiczne zapewnią realizację tego Wymagania. </w:t>
            </w:r>
          </w:p>
        </w:tc>
      </w:tr>
      <w:tr w:rsidR="0091129C" w:rsidRPr="00136C0D" w14:paraId="123D3592" w14:textId="77777777" w:rsidTr="00EF67F1">
        <w:trPr>
          <w:jc w:val="center"/>
        </w:trPr>
        <w:tc>
          <w:tcPr>
            <w:tcW w:w="480" w:type="dxa"/>
            <w:shd w:val="clear" w:color="auto" w:fill="auto"/>
            <w:vAlign w:val="center"/>
          </w:tcPr>
          <w:p w14:paraId="1AFC0BF8" w14:textId="3FE3F95A"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11</w:t>
            </w:r>
          </w:p>
        </w:tc>
        <w:tc>
          <w:tcPr>
            <w:tcW w:w="1557" w:type="dxa"/>
            <w:shd w:val="clear" w:color="auto" w:fill="auto"/>
            <w:vAlign w:val="center"/>
          </w:tcPr>
          <w:p w14:paraId="5263F67E" w14:textId="04B879BE"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5FF431F6" w14:textId="43C0320D"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Ograniczenie emisji i ochrona przed hałasem</w:t>
            </w:r>
          </w:p>
        </w:tc>
        <w:tc>
          <w:tcPr>
            <w:tcW w:w="5373" w:type="dxa"/>
            <w:vAlign w:val="center"/>
          </w:tcPr>
          <w:p w14:paraId="362DA3AD" w14:textId="6F8B7130" w:rsidR="0091129C" w:rsidRPr="00291023" w:rsidRDefault="0091129C" w:rsidP="1E8E806F">
            <w:pPr>
              <w:spacing w:after="0"/>
              <w:rPr>
                <w:rFonts w:asciiTheme="minorHAnsi" w:hAnsiTheme="minorHAnsi" w:cstheme="minorBidi"/>
                <w:sz w:val="22"/>
                <w:szCs w:val="22"/>
              </w:rPr>
            </w:pPr>
            <w:r w:rsidRPr="1E8E806F">
              <w:rPr>
                <w:rFonts w:cs="Calibri"/>
                <w:color w:val="000000" w:themeColor="text1"/>
                <w:sz w:val="22"/>
                <w:szCs w:val="22"/>
              </w:rPr>
              <w:t>Zamawiający wymaga</w:t>
            </w:r>
            <w:r w:rsidR="00337C81" w:rsidRPr="1E8E806F">
              <w:rPr>
                <w:rFonts w:cs="Calibri"/>
                <w:color w:val="000000" w:themeColor="text1"/>
                <w:sz w:val="22"/>
                <w:szCs w:val="22"/>
              </w:rPr>
              <w:t xml:space="preserve"> znacznego</w:t>
            </w:r>
            <w:r w:rsidRPr="1E8E806F">
              <w:rPr>
                <w:rFonts w:cs="Calibri"/>
                <w:color w:val="000000" w:themeColor="text1"/>
                <w:sz w:val="22"/>
                <w:szCs w:val="22"/>
              </w:rPr>
              <w:t xml:space="preserve"> ograniczenia hałasu i ochrony przed hałasem pracowników eksploatacji </w:t>
            </w:r>
            <w:r w:rsidR="005D07AE">
              <w:rPr>
                <w:rFonts w:cs="Calibri"/>
                <w:color w:val="000000" w:themeColor="text1"/>
                <w:sz w:val="22"/>
                <w:szCs w:val="22"/>
              </w:rPr>
              <w:t>i</w:t>
            </w:r>
            <w:r w:rsidR="005D07AE" w:rsidRPr="1E8E806F">
              <w:rPr>
                <w:rFonts w:cs="Calibri"/>
                <w:color w:val="000000" w:themeColor="text1"/>
                <w:sz w:val="22"/>
                <w:szCs w:val="22"/>
              </w:rPr>
              <w:t xml:space="preserve">nstalacji </w:t>
            </w:r>
            <w:r w:rsidR="005D07AE">
              <w:rPr>
                <w:rFonts w:cs="Calibri"/>
                <w:color w:val="000000"/>
                <w:sz w:val="22"/>
                <w:szCs w:val="22"/>
              </w:rPr>
              <w:t xml:space="preserve">Demonstratora </w:t>
            </w:r>
            <w:r w:rsidRPr="1E8E806F">
              <w:rPr>
                <w:rFonts w:cs="Calibri"/>
                <w:color w:val="000000" w:themeColor="text1"/>
                <w:sz w:val="22"/>
                <w:szCs w:val="22"/>
              </w:rPr>
              <w:t xml:space="preserve">oraz otoczenia </w:t>
            </w:r>
            <w:r w:rsidR="1EEBFA58" w:rsidRPr="1E8E806F">
              <w:rPr>
                <w:rFonts w:cs="Calibri"/>
                <w:color w:val="000000" w:themeColor="text1"/>
                <w:sz w:val="22"/>
                <w:szCs w:val="22"/>
              </w:rPr>
              <w:t>Demonstratora,</w:t>
            </w:r>
            <w:r w:rsidRPr="1E8E806F">
              <w:rPr>
                <w:rFonts w:cs="Calibri"/>
                <w:color w:val="000000" w:themeColor="text1"/>
                <w:sz w:val="22"/>
                <w:szCs w:val="22"/>
              </w:rPr>
              <w:t xml:space="preserve"> gdzie funkcjonuje </w:t>
            </w:r>
            <w:r w:rsidR="00CC568F">
              <w:rPr>
                <w:rFonts w:cs="Calibri"/>
                <w:color w:val="000000" w:themeColor="text1"/>
                <w:sz w:val="22"/>
                <w:szCs w:val="22"/>
              </w:rPr>
              <w:t>T</w:t>
            </w:r>
            <w:r w:rsidR="00CC568F" w:rsidRPr="1E8E806F">
              <w:rPr>
                <w:rFonts w:cs="Calibri"/>
                <w:color w:val="000000" w:themeColor="text1"/>
                <w:sz w:val="22"/>
                <w:szCs w:val="22"/>
              </w:rPr>
              <w:t>echnologia</w:t>
            </w:r>
            <w:r w:rsidRPr="1E8E806F">
              <w:rPr>
                <w:rFonts w:cs="Calibri"/>
                <w:color w:val="000000" w:themeColor="text1"/>
                <w:sz w:val="22"/>
                <w:szCs w:val="22"/>
              </w:rPr>
              <w:t>. Zamawiający wymaga spełnienia parametrów określonych w obowiązujących normach i rozporządzeniach (</w:t>
            </w:r>
            <w:r w:rsidR="00C34C73">
              <w:rPr>
                <w:rFonts w:cs="Calibri"/>
                <w:color w:val="000000" w:themeColor="text1"/>
                <w:sz w:val="22"/>
                <w:szCs w:val="22"/>
              </w:rPr>
              <w:t>aktualne brzmienie</w:t>
            </w:r>
            <w:r w:rsidRPr="1E8E806F">
              <w:rPr>
                <w:rFonts w:cs="Calibri"/>
                <w:color w:val="000000" w:themeColor="text1"/>
                <w:sz w:val="22"/>
                <w:szCs w:val="22"/>
              </w:rPr>
              <w:t xml:space="preserve"> rozporządzenia Ministra Środowiska </w:t>
            </w:r>
            <w:r w:rsidR="00AF1595">
              <w:rPr>
                <w:rFonts w:cs="Calibri"/>
                <w:color w:val="000000" w:themeColor="text1"/>
                <w:sz w:val="22"/>
                <w:szCs w:val="22"/>
              </w:rPr>
              <w:t xml:space="preserve">z dnia 14 czerwca 2007 r. </w:t>
            </w:r>
            <w:r w:rsidRPr="1E8E806F">
              <w:rPr>
                <w:rFonts w:cs="Calibri"/>
                <w:color w:val="000000" w:themeColor="text1"/>
                <w:sz w:val="22"/>
                <w:szCs w:val="22"/>
              </w:rPr>
              <w:t xml:space="preserve">w sprawie dopuszczalnych poziomów hałasu w środowisku; </w:t>
            </w:r>
            <w:r w:rsidR="00C34C73">
              <w:rPr>
                <w:rFonts w:cs="Calibri"/>
                <w:color w:val="000000" w:themeColor="text1"/>
                <w:sz w:val="22"/>
                <w:szCs w:val="22"/>
              </w:rPr>
              <w:t xml:space="preserve">aktualne brzmienie </w:t>
            </w:r>
            <w:r w:rsidRPr="1E8E806F">
              <w:rPr>
                <w:rFonts w:cs="Calibri"/>
                <w:color w:val="000000" w:themeColor="text1"/>
                <w:sz w:val="22"/>
                <w:szCs w:val="22"/>
              </w:rPr>
              <w:t xml:space="preserve">rozporządzenia Ministra Środowiska </w:t>
            </w:r>
            <w:r w:rsidR="00C34C73" w:rsidRPr="00C34C73">
              <w:rPr>
                <w:rFonts w:cs="Calibri"/>
                <w:color w:val="000000" w:themeColor="text1"/>
                <w:sz w:val="22"/>
                <w:szCs w:val="22"/>
              </w:rPr>
              <w:t xml:space="preserve">z dnia 30 października 2014 r. </w:t>
            </w:r>
            <w:r w:rsidRPr="1E8E806F">
              <w:rPr>
                <w:rFonts w:cs="Calibri"/>
                <w:color w:val="000000" w:themeColor="text1"/>
                <w:sz w:val="22"/>
                <w:szCs w:val="22"/>
              </w:rPr>
              <w:t>w sprawie wymagań w zakresie prowadzenia pomiarów wielkości emisji oraz pomiarów ilości pobieranej wody).</w:t>
            </w:r>
          </w:p>
        </w:tc>
      </w:tr>
      <w:tr w:rsidR="0091129C" w:rsidRPr="00136C0D" w14:paraId="420DA4D8" w14:textId="77777777" w:rsidTr="00EF67F1">
        <w:trPr>
          <w:jc w:val="center"/>
        </w:trPr>
        <w:tc>
          <w:tcPr>
            <w:tcW w:w="480" w:type="dxa"/>
            <w:shd w:val="clear" w:color="auto" w:fill="auto"/>
            <w:vAlign w:val="center"/>
          </w:tcPr>
          <w:p w14:paraId="513CCDCC" w14:textId="334AC112"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12</w:t>
            </w:r>
          </w:p>
        </w:tc>
        <w:tc>
          <w:tcPr>
            <w:tcW w:w="1557" w:type="dxa"/>
            <w:shd w:val="clear" w:color="auto" w:fill="auto"/>
            <w:vAlign w:val="center"/>
          </w:tcPr>
          <w:p w14:paraId="24AFE7F3" w14:textId="052BD48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0B620AC8" w14:textId="53822E3B"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Bezpieczeństwo - zapewnienie standardów </w:t>
            </w:r>
            <w:r w:rsidR="008A011B">
              <w:rPr>
                <w:rFonts w:cs="Calibri"/>
                <w:b/>
                <w:color w:val="000000"/>
                <w:sz w:val="22"/>
                <w:szCs w:val="22"/>
              </w:rPr>
              <w:t>BHP</w:t>
            </w:r>
            <w:r w:rsidR="008A011B" w:rsidRPr="00136C0D">
              <w:rPr>
                <w:rFonts w:cs="Calibri"/>
                <w:b/>
                <w:color w:val="000000"/>
                <w:sz w:val="22"/>
                <w:szCs w:val="22"/>
              </w:rPr>
              <w:t xml:space="preserve"> </w:t>
            </w:r>
            <w:r w:rsidRPr="00136C0D">
              <w:rPr>
                <w:rFonts w:cs="Calibri"/>
                <w:b/>
                <w:color w:val="000000"/>
                <w:sz w:val="22"/>
                <w:szCs w:val="22"/>
              </w:rPr>
              <w:t xml:space="preserve">i ppoż. </w:t>
            </w:r>
          </w:p>
        </w:tc>
        <w:tc>
          <w:tcPr>
            <w:tcW w:w="5373" w:type="dxa"/>
            <w:vAlign w:val="center"/>
          </w:tcPr>
          <w:p w14:paraId="4B44424B" w14:textId="0FC530C8"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zapewnienia pełnej ochrony BHP i ppoż. wszystkim obiektom wchodzącym w skład oddawanej do użytku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Demonstratora</w:t>
            </w:r>
            <w:r w:rsidRPr="342DC6D8">
              <w:rPr>
                <w:rFonts w:cs="Calibri"/>
                <w:color w:val="000000" w:themeColor="text1"/>
                <w:sz w:val="22"/>
                <w:szCs w:val="22"/>
              </w:rPr>
              <w:t xml:space="preserve">, zgodnie z obowiązującymi przepisami. Zamawiający wymaga również wyposażenia nowych obiektów wchodzących w skład </w:t>
            </w:r>
            <w:r w:rsidR="00546525">
              <w:rPr>
                <w:rFonts w:cs="Calibri"/>
                <w:color w:val="000000" w:themeColor="text1"/>
                <w:sz w:val="22"/>
                <w:szCs w:val="22"/>
              </w:rPr>
              <w:t>D</w:t>
            </w:r>
            <w:r w:rsidR="00546525" w:rsidRPr="342DC6D8">
              <w:rPr>
                <w:rFonts w:cs="Calibri"/>
                <w:color w:val="000000" w:themeColor="text1"/>
                <w:sz w:val="22"/>
                <w:szCs w:val="22"/>
              </w:rPr>
              <w:t xml:space="preserve">emonstratora </w:t>
            </w:r>
            <w:r w:rsidRPr="342DC6D8">
              <w:rPr>
                <w:rFonts w:cs="Calibri"/>
                <w:color w:val="000000" w:themeColor="text1"/>
                <w:sz w:val="22"/>
                <w:szCs w:val="22"/>
              </w:rPr>
              <w:t xml:space="preserve">w niezbędny sprzęt BHP i ppoż., jeżeli wymagają tego obowiązujące przepisy (Rozporządzenie Ministra Gospodarki Przestrzennej i Budownictwa z dnia 1 października 1993 r. w sprawie bezpieczeństwa i higieny pracy w oczyszczalniach ścieków, Rozporządzenie Ministra Spraw Wewnętrznych i Administracji z dnia 7 czerwca 2010 r. w sprawie ochrony przeciwpożarowej budynków, innych obiektów budowlanych i terenów). Wymaga się uzyskania wszystkich wymaganych zgód użytkowania zgodnych z przepisami </w:t>
            </w:r>
            <w:r w:rsidR="00EF461D">
              <w:rPr>
                <w:rFonts w:cs="Calibri"/>
                <w:color w:val="000000" w:themeColor="text1"/>
                <w:sz w:val="22"/>
                <w:szCs w:val="22"/>
              </w:rPr>
              <w:t>BHP</w:t>
            </w:r>
            <w:r w:rsidR="00EF461D" w:rsidRPr="342DC6D8">
              <w:rPr>
                <w:rFonts w:cs="Calibri"/>
                <w:color w:val="000000" w:themeColor="text1"/>
                <w:sz w:val="22"/>
                <w:szCs w:val="22"/>
              </w:rPr>
              <w:t xml:space="preserve"> </w:t>
            </w:r>
            <w:r w:rsidRPr="342DC6D8">
              <w:rPr>
                <w:rFonts w:cs="Calibri"/>
                <w:color w:val="000000" w:themeColor="text1"/>
                <w:sz w:val="22"/>
                <w:szCs w:val="22"/>
              </w:rPr>
              <w:t>i ppoż. (wydawane przez odpowiednie instytucje).</w:t>
            </w:r>
          </w:p>
        </w:tc>
      </w:tr>
      <w:tr w:rsidR="0091129C" w:rsidRPr="00136C0D" w14:paraId="2468C3C1" w14:textId="77777777" w:rsidTr="00EF67F1">
        <w:trPr>
          <w:jc w:val="center"/>
        </w:trPr>
        <w:tc>
          <w:tcPr>
            <w:tcW w:w="480" w:type="dxa"/>
            <w:shd w:val="clear" w:color="auto" w:fill="auto"/>
            <w:vAlign w:val="center"/>
          </w:tcPr>
          <w:p w14:paraId="2079D23B" w14:textId="7E3E2F2C"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13</w:t>
            </w:r>
          </w:p>
        </w:tc>
        <w:tc>
          <w:tcPr>
            <w:tcW w:w="1557" w:type="dxa"/>
            <w:shd w:val="clear" w:color="auto" w:fill="auto"/>
            <w:vAlign w:val="center"/>
          </w:tcPr>
          <w:p w14:paraId="7C82DA27" w14:textId="6F6C844A"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2F7F744" w14:textId="1B806123"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Niezawodność procesu</w:t>
            </w:r>
          </w:p>
        </w:tc>
        <w:tc>
          <w:tcPr>
            <w:tcW w:w="5373" w:type="dxa"/>
            <w:vAlign w:val="center"/>
          </w:tcPr>
          <w:p w14:paraId="71061126" w14:textId="76222F09" w:rsidR="007E77A8" w:rsidRPr="00A003C6" w:rsidRDefault="0091129C" w:rsidP="007E77A8">
            <w:pPr>
              <w:spacing w:after="0"/>
              <w:rPr>
                <w:rFonts w:cs="Calibri"/>
                <w:color w:val="000000"/>
                <w:sz w:val="22"/>
                <w:szCs w:val="22"/>
              </w:rPr>
            </w:pPr>
            <w:r w:rsidRPr="342DC6D8">
              <w:rPr>
                <w:rFonts w:cs="Calibri"/>
                <w:color w:val="000000" w:themeColor="text1"/>
                <w:sz w:val="22"/>
                <w:szCs w:val="22"/>
              </w:rPr>
              <w:t xml:space="preserve">Zamawiający wymaga zapewnienia prawidłowego funkcjonowanie procesu technologicznego </w:t>
            </w:r>
            <w:r w:rsidR="00546525">
              <w:rPr>
                <w:rFonts w:cs="Calibri"/>
                <w:color w:val="000000" w:themeColor="text1"/>
                <w:sz w:val="22"/>
                <w:szCs w:val="22"/>
              </w:rPr>
              <w:t>D</w:t>
            </w:r>
            <w:r w:rsidR="00546525" w:rsidRPr="342DC6D8">
              <w:rPr>
                <w:rFonts w:cs="Calibri"/>
                <w:color w:val="000000" w:themeColor="text1"/>
                <w:sz w:val="22"/>
                <w:szCs w:val="22"/>
              </w:rPr>
              <w:t>emonstratora</w:t>
            </w:r>
            <w:r w:rsidR="007E77A8" w:rsidRPr="342DC6D8">
              <w:rPr>
                <w:rFonts w:cs="Calibri"/>
                <w:color w:val="000000" w:themeColor="text1"/>
                <w:sz w:val="22"/>
                <w:szCs w:val="22"/>
              </w:rPr>
              <w:t xml:space="preserve">, utrzymania parametrów pracy </w:t>
            </w:r>
            <w:r w:rsidRPr="342DC6D8">
              <w:rPr>
                <w:rFonts w:cs="Calibri"/>
                <w:color w:val="000000" w:themeColor="text1"/>
                <w:sz w:val="22"/>
                <w:szCs w:val="22"/>
              </w:rPr>
              <w:t xml:space="preserve">(tj. spełnienia wymagań co do jakości ścieków odprowadzanych do odbiornika, odzyskanej wody oraz odzyskanych produktów przeznaczonych do wtórnego wykorzystania, według </w:t>
            </w:r>
            <w:r w:rsidR="007E77A8" w:rsidRPr="342DC6D8">
              <w:rPr>
                <w:rFonts w:cs="Calibri"/>
                <w:color w:val="000000" w:themeColor="text1"/>
                <w:sz w:val="22"/>
                <w:szCs w:val="22"/>
              </w:rPr>
              <w:t xml:space="preserve">wartości parametrów zadeklarowanych w złożonym </w:t>
            </w:r>
            <w:r w:rsidR="00651C97">
              <w:rPr>
                <w:rFonts w:cs="Calibri"/>
                <w:color w:val="000000" w:themeColor="text1"/>
                <w:sz w:val="22"/>
                <w:szCs w:val="22"/>
              </w:rPr>
              <w:t>W</w:t>
            </w:r>
            <w:r w:rsidR="00651C97" w:rsidRPr="342DC6D8">
              <w:rPr>
                <w:rFonts w:cs="Calibri"/>
                <w:color w:val="000000" w:themeColor="text1"/>
                <w:sz w:val="22"/>
                <w:szCs w:val="22"/>
              </w:rPr>
              <w:t xml:space="preserve">niosku </w:t>
            </w:r>
            <w:r w:rsidR="007E77A8" w:rsidRPr="342DC6D8">
              <w:rPr>
                <w:rFonts w:cs="Calibri"/>
                <w:color w:val="000000" w:themeColor="text1"/>
                <w:sz w:val="22"/>
                <w:szCs w:val="22"/>
              </w:rPr>
              <w:t xml:space="preserve">oraz </w:t>
            </w:r>
            <w:r w:rsidRPr="342DC6D8">
              <w:rPr>
                <w:rFonts w:cs="Calibri"/>
                <w:color w:val="000000" w:themeColor="text1"/>
                <w:sz w:val="22"/>
                <w:szCs w:val="22"/>
              </w:rPr>
              <w:t>obowiązujących norm oraz pozwoleń wodno-prawnych)</w:t>
            </w:r>
            <w:r w:rsidR="007E77A8" w:rsidRPr="342DC6D8">
              <w:rPr>
                <w:rFonts w:cs="Calibri"/>
                <w:color w:val="000000" w:themeColor="text1"/>
                <w:sz w:val="22"/>
                <w:szCs w:val="22"/>
              </w:rPr>
              <w:t>.</w:t>
            </w:r>
            <w:r w:rsidRPr="342DC6D8">
              <w:rPr>
                <w:rFonts w:cs="Calibri"/>
                <w:color w:val="000000" w:themeColor="text1"/>
                <w:sz w:val="22"/>
                <w:szCs w:val="22"/>
              </w:rPr>
              <w:t xml:space="preserve"> </w:t>
            </w:r>
            <w:r w:rsidR="007E77A8" w:rsidRPr="342DC6D8">
              <w:rPr>
                <w:rFonts w:cs="Calibri"/>
                <w:color w:val="000000" w:themeColor="text1"/>
                <w:sz w:val="22"/>
                <w:szCs w:val="22"/>
              </w:rPr>
              <w:t>Zamawiający wymaga</w:t>
            </w:r>
            <w:r w:rsidRPr="342DC6D8">
              <w:rPr>
                <w:rFonts w:cs="Calibri"/>
                <w:color w:val="000000" w:themeColor="text1"/>
                <w:sz w:val="22"/>
                <w:szCs w:val="22"/>
              </w:rPr>
              <w:t xml:space="preserve"> ciągłości </w:t>
            </w:r>
            <w:r w:rsidR="007E77A8" w:rsidRPr="342DC6D8">
              <w:rPr>
                <w:rFonts w:cs="Calibri"/>
                <w:color w:val="000000" w:themeColor="text1"/>
                <w:sz w:val="22"/>
                <w:szCs w:val="22"/>
              </w:rPr>
              <w:t xml:space="preserve">utrzymania </w:t>
            </w:r>
            <w:r w:rsidRPr="342DC6D8">
              <w:rPr>
                <w:rFonts w:cs="Calibri"/>
                <w:color w:val="000000" w:themeColor="text1"/>
                <w:sz w:val="22"/>
                <w:szCs w:val="22"/>
              </w:rPr>
              <w:t xml:space="preserve">ruchu przez </w:t>
            </w:r>
            <w:r w:rsidRPr="342DC6D8">
              <w:rPr>
                <w:rFonts w:cs="Calibri"/>
                <w:color w:val="000000" w:themeColor="text1"/>
                <w:sz w:val="22"/>
                <w:szCs w:val="22"/>
              </w:rPr>
              <w:lastRenderedPageBreak/>
              <w:t xml:space="preserve">cały rok w każdych warunkach (zapewniając ciągłość procesów również podczas prac konserwacyjno-remontowych oczyszczalni).  Zamawiający dopuszcza maksymalnie </w:t>
            </w:r>
            <w:ins w:id="6" w:author="Autor">
              <w:r w:rsidR="00C32BA2" w:rsidRPr="00C32BA2">
                <w:rPr>
                  <w:rFonts w:cs="Calibri"/>
                  <w:color w:val="000000" w:themeColor="text1"/>
                  <w:sz w:val="22"/>
                  <w:szCs w:val="22"/>
                </w:rPr>
                <w:t xml:space="preserve">10 dni </w:t>
              </w:r>
            </w:ins>
            <w:del w:id="7" w:author="Autor">
              <w:r w:rsidRPr="342DC6D8" w:rsidDel="00C32BA2">
                <w:rPr>
                  <w:rFonts w:cs="Calibri"/>
                  <w:color w:val="000000" w:themeColor="text1"/>
                  <w:sz w:val="22"/>
                  <w:szCs w:val="22"/>
                </w:rPr>
                <w:delText xml:space="preserve">3 dni </w:delText>
              </w:r>
            </w:del>
            <w:r w:rsidRPr="342DC6D8">
              <w:rPr>
                <w:rFonts w:cs="Calibri"/>
                <w:color w:val="000000" w:themeColor="text1"/>
                <w:sz w:val="22"/>
                <w:szCs w:val="22"/>
              </w:rPr>
              <w:t xml:space="preserve">w ciągu roku (jeżeli nie jest to określone w pozwoleniach wodno-prawnych) odstępstwa od prawidłowego funkcjonowania instalacji nie uzyskując tym samym oczekiwanych efektów środowiskowych i </w:t>
            </w:r>
            <w:r w:rsidR="007E77A8" w:rsidRPr="342DC6D8">
              <w:rPr>
                <w:rFonts w:cs="Calibri"/>
                <w:color w:val="000000" w:themeColor="text1"/>
                <w:sz w:val="22"/>
                <w:szCs w:val="22"/>
              </w:rPr>
              <w:t xml:space="preserve">wartości </w:t>
            </w:r>
            <w:r w:rsidRPr="342DC6D8">
              <w:rPr>
                <w:rFonts w:cs="Calibri"/>
                <w:color w:val="000000" w:themeColor="text1"/>
                <w:sz w:val="22"/>
                <w:szCs w:val="22"/>
              </w:rPr>
              <w:t xml:space="preserve">parametrów </w:t>
            </w:r>
            <w:r w:rsidR="007E77A8" w:rsidRPr="342DC6D8">
              <w:rPr>
                <w:rFonts w:cs="Calibri"/>
                <w:color w:val="000000" w:themeColor="text1"/>
                <w:sz w:val="22"/>
                <w:szCs w:val="22"/>
              </w:rPr>
              <w:t xml:space="preserve">zadeklarowanych w złożonym </w:t>
            </w:r>
            <w:r w:rsidR="00651C97">
              <w:rPr>
                <w:rFonts w:cs="Calibri"/>
                <w:color w:val="000000" w:themeColor="text1"/>
                <w:sz w:val="22"/>
                <w:szCs w:val="22"/>
              </w:rPr>
              <w:t>W</w:t>
            </w:r>
            <w:r w:rsidR="00651C97" w:rsidRPr="342DC6D8">
              <w:rPr>
                <w:rFonts w:cs="Calibri"/>
                <w:color w:val="000000" w:themeColor="text1"/>
                <w:sz w:val="22"/>
                <w:szCs w:val="22"/>
              </w:rPr>
              <w:t>niosku</w:t>
            </w:r>
            <w:r w:rsidRPr="342DC6D8">
              <w:rPr>
                <w:rFonts w:cs="Calibri"/>
                <w:color w:val="000000" w:themeColor="text1"/>
                <w:sz w:val="22"/>
                <w:szCs w:val="22"/>
              </w:rPr>
              <w:t xml:space="preserve">. </w:t>
            </w:r>
          </w:p>
          <w:p w14:paraId="3DD5B12A" w14:textId="372C78F1" w:rsidR="0091129C" w:rsidRPr="00136C0D" w:rsidRDefault="0091129C" w:rsidP="00C32BA2">
            <w:pPr>
              <w:spacing w:after="0"/>
              <w:rPr>
                <w:rFonts w:asciiTheme="minorHAnsi" w:hAnsiTheme="minorHAnsi" w:cstheme="minorHAnsi"/>
                <w:sz w:val="22"/>
                <w:szCs w:val="22"/>
              </w:rPr>
            </w:pPr>
            <w:r w:rsidRPr="00A003C6">
              <w:rPr>
                <w:rFonts w:cs="Calibri"/>
                <w:color w:val="000000"/>
                <w:sz w:val="22"/>
                <w:szCs w:val="22"/>
              </w:rPr>
              <w:t>Niezawodność</w:t>
            </w:r>
            <w:r w:rsidRPr="000A0270">
              <w:rPr>
                <w:rFonts w:cs="Calibri"/>
                <w:color w:val="000000"/>
                <w:sz w:val="22"/>
                <w:szCs w:val="22"/>
              </w:rPr>
              <w:t xml:space="preserve"> procesu będzie zapewniona przez udzielenie Użytkownikowi serwisu gwarancyjnego i technicznego </w:t>
            </w:r>
            <w:r w:rsidR="004D2ECB">
              <w:rPr>
                <w:rFonts w:cs="Calibri"/>
                <w:color w:val="000000"/>
                <w:sz w:val="22"/>
                <w:szCs w:val="22"/>
              </w:rPr>
              <w:t xml:space="preserve">oraz nadzoru technologicznego </w:t>
            </w:r>
            <w:r w:rsidRPr="000A0270">
              <w:rPr>
                <w:rFonts w:cs="Calibri"/>
                <w:color w:val="000000"/>
                <w:sz w:val="22"/>
                <w:szCs w:val="22"/>
              </w:rPr>
              <w:t xml:space="preserve">na okres </w:t>
            </w:r>
            <w:del w:id="8" w:author="Autor">
              <w:r w:rsidRPr="000A0270" w:rsidDel="00C32BA2">
                <w:rPr>
                  <w:rFonts w:cs="Calibri"/>
                  <w:color w:val="000000"/>
                  <w:sz w:val="22"/>
                  <w:szCs w:val="22"/>
                </w:rPr>
                <w:delText xml:space="preserve">3 </w:delText>
              </w:r>
            </w:del>
            <w:ins w:id="9" w:author="Autor">
              <w:r w:rsidR="00C32BA2">
                <w:rPr>
                  <w:rFonts w:cs="Calibri"/>
                  <w:color w:val="000000"/>
                  <w:sz w:val="22"/>
                  <w:szCs w:val="22"/>
                </w:rPr>
                <w:t xml:space="preserve">2 </w:t>
              </w:r>
            </w:ins>
            <w:r w:rsidRPr="000A0270">
              <w:rPr>
                <w:rFonts w:cs="Calibri"/>
                <w:color w:val="000000"/>
                <w:sz w:val="22"/>
                <w:szCs w:val="22"/>
              </w:rPr>
              <w:t xml:space="preserve">lat (szczegóły </w:t>
            </w:r>
            <w:r w:rsidRPr="004D2ECB">
              <w:rPr>
                <w:rFonts w:cs="Calibri"/>
                <w:color w:val="000000"/>
                <w:sz w:val="22"/>
                <w:szCs w:val="22"/>
              </w:rPr>
              <w:t>pkt</w:t>
            </w:r>
            <w:r w:rsidR="00456208" w:rsidRPr="004D2ECB">
              <w:rPr>
                <w:rFonts w:cs="Calibri"/>
                <w:color w:val="000000"/>
                <w:sz w:val="22"/>
                <w:szCs w:val="22"/>
              </w:rPr>
              <w:t>. 2</w:t>
            </w:r>
            <w:r w:rsidR="004D2ECB" w:rsidRPr="004D2ECB">
              <w:rPr>
                <w:rFonts w:cs="Calibri"/>
                <w:color w:val="000000"/>
                <w:sz w:val="22"/>
                <w:szCs w:val="22"/>
              </w:rPr>
              <w:t>1</w:t>
            </w:r>
            <w:r w:rsidR="004D2ECB">
              <w:rPr>
                <w:rFonts w:cs="Calibri"/>
                <w:color w:val="000000"/>
                <w:sz w:val="22"/>
                <w:szCs w:val="22"/>
              </w:rPr>
              <w:t xml:space="preserve">, </w:t>
            </w:r>
            <w:r w:rsidR="00456208" w:rsidRPr="004D2ECB">
              <w:rPr>
                <w:rFonts w:cs="Calibri"/>
                <w:color w:val="000000"/>
                <w:sz w:val="22"/>
                <w:szCs w:val="22"/>
              </w:rPr>
              <w:t>2</w:t>
            </w:r>
            <w:r w:rsidR="004D2ECB" w:rsidRPr="004D2ECB">
              <w:rPr>
                <w:rFonts w:cs="Calibri"/>
                <w:color w:val="000000"/>
                <w:sz w:val="22"/>
                <w:szCs w:val="22"/>
              </w:rPr>
              <w:t>2</w:t>
            </w:r>
            <w:r w:rsidR="004D2ECB">
              <w:rPr>
                <w:rFonts w:cs="Calibri"/>
                <w:color w:val="000000"/>
                <w:sz w:val="22"/>
                <w:szCs w:val="22"/>
              </w:rPr>
              <w:t xml:space="preserve"> i 23</w:t>
            </w:r>
            <w:r w:rsidRPr="004D2ECB">
              <w:rPr>
                <w:rFonts w:cs="Calibri"/>
                <w:color w:val="000000"/>
                <w:sz w:val="22"/>
                <w:szCs w:val="22"/>
              </w:rPr>
              <w:t>)</w:t>
            </w:r>
            <w:r>
              <w:rPr>
                <w:rFonts w:cs="Calibri"/>
                <w:color w:val="000000"/>
                <w:sz w:val="22"/>
                <w:szCs w:val="22"/>
              </w:rPr>
              <w:t xml:space="preserve"> </w:t>
            </w:r>
            <w:r w:rsidR="00403369">
              <w:rPr>
                <w:rFonts w:cs="Calibri"/>
                <w:color w:val="000000"/>
                <w:sz w:val="22"/>
                <w:szCs w:val="22"/>
              </w:rPr>
              <w:t xml:space="preserve"> </w:t>
            </w:r>
          </w:p>
        </w:tc>
      </w:tr>
      <w:tr w:rsidR="0091129C" w:rsidRPr="00136C0D" w14:paraId="4B4955B5" w14:textId="77777777" w:rsidTr="00EF67F1">
        <w:trPr>
          <w:jc w:val="center"/>
        </w:trPr>
        <w:tc>
          <w:tcPr>
            <w:tcW w:w="480" w:type="dxa"/>
            <w:shd w:val="clear" w:color="auto" w:fill="auto"/>
            <w:vAlign w:val="center"/>
          </w:tcPr>
          <w:p w14:paraId="3F4BE2A7" w14:textId="58CF326A" w:rsidR="0091129C" w:rsidRPr="00C861D8" w:rsidRDefault="0091129C" w:rsidP="009A7CFC">
            <w:pPr>
              <w:spacing w:after="0"/>
              <w:rPr>
                <w:rFonts w:cstheme="minorHAnsi"/>
                <w:b/>
              </w:rPr>
            </w:pPr>
            <w:r w:rsidRPr="00C861D8">
              <w:rPr>
                <w:rFonts w:cstheme="minorHAnsi"/>
                <w:b/>
              </w:rPr>
              <w:lastRenderedPageBreak/>
              <w:t>14</w:t>
            </w:r>
          </w:p>
        </w:tc>
        <w:tc>
          <w:tcPr>
            <w:tcW w:w="1557" w:type="dxa"/>
            <w:shd w:val="clear" w:color="auto" w:fill="auto"/>
            <w:vAlign w:val="center"/>
          </w:tcPr>
          <w:p w14:paraId="5D42F436" w14:textId="1D937F94" w:rsidR="0091129C" w:rsidRPr="00291023" w:rsidRDefault="0091129C" w:rsidP="00172486">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6C9FA9C2" w14:textId="1DA56DDF" w:rsidR="0091129C" w:rsidRPr="00291023" w:rsidRDefault="0091129C" w:rsidP="00172486">
            <w:pPr>
              <w:spacing w:after="0"/>
              <w:rPr>
                <w:rFonts w:cs="Calibri"/>
                <w:b/>
                <w:color w:val="000000"/>
              </w:rPr>
            </w:pPr>
            <w:r w:rsidRPr="00291023">
              <w:rPr>
                <w:rFonts w:cs="Calibri"/>
                <w:b/>
                <w:color w:val="000000"/>
                <w:sz w:val="22"/>
                <w:szCs w:val="22"/>
              </w:rPr>
              <w:t>Redundancja urządzeń</w:t>
            </w:r>
          </w:p>
        </w:tc>
        <w:tc>
          <w:tcPr>
            <w:tcW w:w="5373" w:type="dxa"/>
            <w:vAlign w:val="center"/>
          </w:tcPr>
          <w:p w14:paraId="44407821" w14:textId="2359F3D8" w:rsidR="0091129C" w:rsidRPr="00653B9B" w:rsidRDefault="0091129C" w:rsidP="0066666C">
            <w:pPr>
              <w:spacing w:after="0"/>
              <w:rPr>
                <w:rFonts w:cs="Calibri"/>
                <w:color w:val="000000"/>
                <w:highlight w:val="yellow"/>
              </w:rPr>
            </w:pPr>
            <w:r w:rsidRPr="00291023">
              <w:rPr>
                <w:rFonts w:cs="Calibri"/>
                <w:color w:val="000000"/>
                <w:sz w:val="22"/>
                <w:szCs w:val="22"/>
              </w:rPr>
              <w:t xml:space="preserve">Zamawiający wymaga zdublowania strategicznych urządzeń zapewniających prawidłowe funkcjonowanie </w:t>
            </w:r>
            <w:r w:rsidR="00E73C6A">
              <w:rPr>
                <w:rFonts w:cs="Calibri"/>
                <w:color w:val="000000"/>
                <w:sz w:val="22"/>
                <w:szCs w:val="22"/>
              </w:rPr>
              <w:t>T</w:t>
            </w:r>
            <w:r w:rsidR="00E73C6A" w:rsidRPr="00291023">
              <w:rPr>
                <w:rFonts w:cs="Calibri"/>
                <w:color w:val="000000"/>
                <w:sz w:val="22"/>
                <w:szCs w:val="22"/>
              </w:rPr>
              <w:t xml:space="preserve">echnologii </w:t>
            </w:r>
            <w:r w:rsidRPr="00291023">
              <w:rPr>
                <w:rFonts w:cs="Calibri"/>
                <w:color w:val="000000"/>
                <w:sz w:val="22"/>
                <w:szCs w:val="22"/>
              </w:rPr>
              <w:t xml:space="preserve">oraz ciągłość utrzymania ruchu instalacji przez cały rok w każdych warunkach (zapewniając ciągłość procesów również podczas prac konserwacyjno-remontowych oczyszczalni). </w:t>
            </w:r>
          </w:p>
        </w:tc>
      </w:tr>
      <w:tr w:rsidR="0091129C" w:rsidRPr="00136C0D" w14:paraId="4FC81FD5" w14:textId="77777777" w:rsidTr="00EF67F1">
        <w:trPr>
          <w:jc w:val="center"/>
        </w:trPr>
        <w:tc>
          <w:tcPr>
            <w:tcW w:w="480" w:type="dxa"/>
            <w:shd w:val="clear" w:color="auto" w:fill="auto"/>
            <w:vAlign w:val="center"/>
          </w:tcPr>
          <w:p w14:paraId="622A7829" w14:textId="72926969"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15</w:t>
            </w:r>
          </w:p>
        </w:tc>
        <w:tc>
          <w:tcPr>
            <w:tcW w:w="1557" w:type="dxa"/>
            <w:shd w:val="clear" w:color="auto" w:fill="auto"/>
            <w:vAlign w:val="center"/>
          </w:tcPr>
          <w:p w14:paraId="1250ADD1" w14:textId="5DA8660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C28D423" w14:textId="747654EB"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System sterowania i kontroli procesu</w:t>
            </w:r>
          </w:p>
        </w:tc>
        <w:tc>
          <w:tcPr>
            <w:tcW w:w="5373" w:type="dxa"/>
            <w:vAlign w:val="center"/>
          </w:tcPr>
          <w:p w14:paraId="055F18D0" w14:textId="22F783C2" w:rsidR="0091129C" w:rsidRPr="00136C0D" w:rsidRDefault="0091129C" w:rsidP="00172486">
            <w:pPr>
              <w:spacing w:after="0"/>
              <w:rPr>
                <w:rFonts w:asciiTheme="minorHAnsi" w:hAnsiTheme="minorHAnsi" w:cstheme="minorHAnsi"/>
                <w:sz w:val="22"/>
                <w:szCs w:val="22"/>
              </w:rPr>
            </w:pPr>
            <w:r>
              <w:rPr>
                <w:rFonts w:cs="Calibri"/>
                <w:color w:val="000000"/>
                <w:sz w:val="22"/>
                <w:szCs w:val="22"/>
              </w:rPr>
              <w:t xml:space="preserve">Zamawiający wymaga zapewnienia wyposażenie </w:t>
            </w:r>
            <w:r w:rsidR="00CC568F">
              <w:rPr>
                <w:rFonts w:cs="Calibri"/>
                <w:color w:val="000000"/>
                <w:sz w:val="22"/>
                <w:szCs w:val="22"/>
              </w:rPr>
              <w:t xml:space="preserve">Technologii </w:t>
            </w:r>
            <w:r>
              <w:rPr>
                <w:rFonts w:cs="Calibri"/>
                <w:color w:val="000000"/>
                <w:sz w:val="22"/>
                <w:szCs w:val="22"/>
              </w:rPr>
              <w:t xml:space="preserve">w </w:t>
            </w:r>
            <w:r w:rsidRPr="00C940CE">
              <w:rPr>
                <w:rFonts w:cs="Calibri"/>
                <w:sz w:val="22"/>
                <w:szCs w:val="22"/>
              </w:rPr>
              <w:t xml:space="preserve">system sterownia typu </w:t>
            </w:r>
            <w:r w:rsidR="00607C6B">
              <w:rPr>
                <w:rFonts w:cs="Calibri"/>
                <w:color w:val="000000"/>
                <w:sz w:val="22"/>
                <w:szCs w:val="22"/>
              </w:rPr>
              <w:t>SCADA</w:t>
            </w:r>
            <w:r w:rsidR="005E6D2C">
              <w:rPr>
                <w:rFonts w:cs="Calibri"/>
                <w:color w:val="000000"/>
                <w:sz w:val="22"/>
                <w:szCs w:val="22"/>
              </w:rPr>
              <w:t xml:space="preserve"> (ang. </w:t>
            </w:r>
            <w:r w:rsidR="00FD027B" w:rsidRPr="00FD027B">
              <w:rPr>
                <w:rFonts w:cs="Calibri"/>
                <w:i/>
                <w:iCs/>
                <w:color w:val="000000"/>
                <w:sz w:val="22"/>
                <w:szCs w:val="22"/>
              </w:rPr>
              <w:t>s</w:t>
            </w:r>
            <w:r w:rsidR="005E6D2C" w:rsidRPr="00FD027B">
              <w:rPr>
                <w:rFonts w:cs="Calibri"/>
                <w:i/>
                <w:iCs/>
                <w:color w:val="000000"/>
                <w:sz w:val="22"/>
                <w:szCs w:val="22"/>
              </w:rPr>
              <w:t>upervisory control and data acquisition</w:t>
            </w:r>
            <w:r w:rsidR="005E6D2C">
              <w:rPr>
                <w:rFonts w:cs="Calibri"/>
                <w:color w:val="000000"/>
                <w:sz w:val="22"/>
                <w:szCs w:val="22"/>
              </w:rPr>
              <w:t>)</w:t>
            </w:r>
            <w:r w:rsidR="00607C6B">
              <w:rPr>
                <w:rFonts w:cs="Calibri"/>
                <w:color w:val="000000"/>
                <w:sz w:val="22"/>
                <w:szCs w:val="22"/>
              </w:rPr>
              <w:t>, kontroli</w:t>
            </w:r>
            <w:r>
              <w:rPr>
                <w:rFonts w:cs="Calibri"/>
                <w:color w:val="000000"/>
                <w:sz w:val="22"/>
                <w:szCs w:val="22"/>
              </w:rPr>
              <w:t xml:space="preserve"> </w:t>
            </w:r>
            <w:r w:rsidR="00607C6B">
              <w:rPr>
                <w:rFonts w:cs="Calibri"/>
                <w:color w:val="000000"/>
                <w:sz w:val="22"/>
                <w:szCs w:val="22"/>
              </w:rPr>
              <w:t>i nadzoru</w:t>
            </w:r>
            <w:r>
              <w:rPr>
                <w:rFonts w:cs="Calibri"/>
                <w:color w:val="000000"/>
                <w:sz w:val="22"/>
                <w:szCs w:val="22"/>
              </w:rPr>
              <w:t xml:space="preserve"> procesów technologicznych i pomocniczych z wizualizacją (w tym </w:t>
            </w:r>
            <w:r w:rsidR="009C25C4">
              <w:rPr>
                <w:rFonts w:cs="Calibri"/>
                <w:color w:val="000000"/>
                <w:sz w:val="22"/>
                <w:szCs w:val="22"/>
              </w:rPr>
              <w:t>aparaturę kontrolno-pomiarową i automatykę „</w:t>
            </w:r>
            <w:r>
              <w:rPr>
                <w:rFonts w:cs="Calibri"/>
                <w:color w:val="000000"/>
                <w:sz w:val="22"/>
                <w:szCs w:val="22"/>
              </w:rPr>
              <w:t>AKPiA</w:t>
            </w:r>
            <w:r w:rsidR="009C25C4">
              <w:rPr>
                <w:rFonts w:cs="Calibri"/>
                <w:color w:val="000000"/>
                <w:sz w:val="22"/>
                <w:szCs w:val="22"/>
              </w:rPr>
              <w:t>”</w:t>
            </w:r>
            <w:r>
              <w:rPr>
                <w:rFonts w:cs="Calibri"/>
                <w:color w:val="000000"/>
                <w:sz w:val="22"/>
                <w:szCs w:val="22"/>
              </w:rPr>
              <w:t>) oraz raportowaniem przez cały rok funkcjonowania instalacji. W ramach zastosowanego systemu sterowania, kontroli i nadzoru musi być zapewnione:</w:t>
            </w:r>
            <w:r>
              <w:rPr>
                <w:rFonts w:cs="Calibri"/>
                <w:color w:val="000000"/>
                <w:sz w:val="22"/>
                <w:szCs w:val="22"/>
              </w:rPr>
              <w:br/>
              <w:t>- sterowanie procesami technologicznymi oraz wszystkimi urządzeniami wchodzącymi w skład opracowanych technologii,</w:t>
            </w:r>
            <w:r>
              <w:rPr>
                <w:rFonts w:cs="Calibri"/>
                <w:color w:val="000000"/>
                <w:sz w:val="22"/>
                <w:szCs w:val="22"/>
              </w:rPr>
              <w:br/>
              <w:t xml:space="preserve">- zmiana ustawień wszystkich zainstalowanych urządzeń technologicznych na </w:t>
            </w:r>
            <w:r w:rsidR="00546525">
              <w:rPr>
                <w:rFonts w:cs="Calibri"/>
                <w:color w:val="000000"/>
                <w:sz w:val="22"/>
                <w:szCs w:val="22"/>
              </w:rPr>
              <w:t>Demonstratorze</w:t>
            </w:r>
            <w:r>
              <w:rPr>
                <w:rFonts w:cs="Calibri"/>
                <w:color w:val="000000"/>
                <w:sz w:val="22"/>
                <w:szCs w:val="22"/>
              </w:rPr>
              <w:t xml:space="preserve">, </w:t>
            </w:r>
            <w:r>
              <w:rPr>
                <w:rFonts w:cs="Calibri"/>
                <w:color w:val="000000"/>
                <w:sz w:val="22"/>
                <w:szCs w:val="22"/>
              </w:rPr>
              <w:br/>
              <w:t>- monitoring online parametrów procesu technologicznego oczyszczalni (AKPiA),</w:t>
            </w:r>
            <w:r>
              <w:rPr>
                <w:rFonts w:cs="Calibri"/>
                <w:color w:val="000000"/>
                <w:sz w:val="22"/>
                <w:szCs w:val="22"/>
              </w:rPr>
              <w:br/>
              <w:t>- zdalny dostęp do systemu dla Zamawiającego (i Użytkownika) z funkcją odczytu aktualnych i historycznych danych odnośnie parametrów procesu technologicznego oczyszczalni,</w:t>
            </w:r>
            <w:r>
              <w:rPr>
                <w:rFonts w:cs="Calibri"/>
                <w:color w:val="000000"/>
                <w:sz w:val="22"/>
                <w:szCs w:val="22"/>
              </w:rPr>
              <w:br/>
              <w:t>- zbieranie aktualnych danych pomiarowych oraz ich wizualizacja, w tym danych historycznych,</w:t>
            </w:r>
            <w:r>
              <w:rPr>
                <w:rFonts w:cs="Calibri"/>
                <w:color w:val="000000"/>
                <w:sz w:val="22"/>
                <w:szCs w:val="22"/>
              </w:rPr>
              <w:br/>
              <w:t xml:space="preserve">- notyfikacje i komunikowanie błędów, awarii i nieprawidłowości pracy oczyszczalni, zwłaszcza zatrzymanie pracy poszczególnych urządzeń i przekroczenie dopuszczalnych wartości parametrów, </w:t>
            </w:r>
            <w:r>
              <w:rPr>
                <w:rFonts w:cs="Calibri"/>
                <w:color w:val="000000"/>
                <w:sz w:val="22"/>
                <w:szCs w:val="22"/>
              </w:rPr>
              <w:br/>
              <w:t>- archiwizację zebranych i przetworzonych danych oraz przekazanie ich do systemów magazynowania danych</w:t>
            </w:r>
            <w:r w:rsidR="006B048A">
              <w:rPr>
                <w:rFonts w:cs="Calibri"/>
                <w:color w:val="000000"/>
                <w:sz w:val="22"/>
                <w:szCs w:val="22"/>
              </w:rPr>
              <w:t>.</w:t>
            </w:r>
          </w:p>
        </w:tc>
      </w:tr>
      <w:tr w:rsidR="0091129C" w:rsidRPr="00136C0D" w14:paraId="6C2CBEEA" w14:textId="77777777" w:rsidTr="00EF67F1">
        <w:trPr>
          <w:jc w:val="center"/>
        </w:trPr>
        <w:tc>
          <w:tcPr>
            <w:tcW w:w="480" w:type="dxa"/>
            <w:shd w:val="clear" w:color="auto" w:fill="auto"/>
            <w:vAlign w:val="center"/>
          </w:tcPr>
          <w:p w14:paraId="4B7A103C" w14:textId="3EFA4E2B"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16</w:t>
            </w:r>
          </w:p>
        </w:tc>
        <w:tc>
          <w:tcPr>
            <w:tcW w:w="1557" w:type="dxa"/>
            <w:shd w:val="clear" w:color="auto" w:fill="auto"/>
            <w:vAlign w:val="center"/>
          </w:tcPr>
          <w:p w14:paraId="24CDB02E" w14:textId="1CA8A8F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01EC9B26" w14:textId="7A4DA37C" w:rsidR="0091129C" w:rsidRPr="00136C0D" w:rsidRDefault="0091129C" w:rsidP="00172486">
            <w:pPr>
              <w:spacing w:after="0"/>
              <w:rPr>
                <w:rFonts w:asciiTheme="minorHAnsi" w:hAnsiTheme="minorHAnsi" w:cstheme="minorHAnsi"/>
                <w:b/>
                <w:sz w:val="22"/>
                <w:szCs w:val="22"/>
              </w:rPr>
            </w:pPr>
            <w:r w:rsidRPr="00291023">
              <w:rPr>
                <w:rFonts w:cs="Calibri"/>
                <w:b/>
                <w:color w:val="000000"/>
                <w:sz w:val="22"/>
                <w:szCs w:val="22"/>
              </w:rPr>
              <w:t>Infrastruktura drogowa</w:t>
            </w:r>
          </w:p>
        </w:tc>
        <w:tc>
          <w:tcPr>
            <w:tcW w:w="5373" w:type="dxa"/>
            <w:vAlign w:val="center"/>
          </w:tcPr>
          <w:p w14:paraId="6D08AA63" w14:textId="74B65353" w:rsidR="0091129C" w:rsidRPr="00136C0D" w:rsidRDefault="0091129C" w:rsidP="002B043A">
            <w:pPr>
              <w:spacing w:after="0"/>
              <w:rPr>
                <w:rFonts w:asciiTheme="minorHAnsi" w:hAnsiTheme="minorHAnsi" w:cstheme="minorHAnsi"/>
                <w:sz w:val="22"/>
                <w:szCs w:val="22"/>
              </w:rPr>
            </w:pPr>
            <w:r>
              <w:rPr>
                <w:rFonts w:cs="Calibri"/>
                <w:color w:val="000000"/>
                <w:sz w:val="22"/>
                <w:szCs w:val="22"/>
              </w:rPr>
              <w:t xml:space="preserve">Zamawiający wymaga zapewnienia w miejscu instalacji </w:t>
            </w:r>
            <w:r w:rsidR="00102406">
              <w:rPr>
                <w:rFonts w:cs="Calibri"/>
                <w:color w:val="000000"/>
                <w:sz w:val="22"/>
                <w:szCs w:val="22"/>
              </w:rPr>
              <w:t xml:space="preserve">Demonstratora </w:t>
            </w:r>
            <w:r>
              <w:rPr>
                <w:rFonts w:cs="Calibri"/>
                <w:color w:val="000000"/>
                <w:sz w:val="22"/>
                <w:szCs w:val="22"/>
              </w:rPr>
              <w:t xml:space="preserve">utwardzonego dojazdu do budynku oraz utwardzonego terenu miejsc parkingowych. </w:t>
            </w:r>
            <w:r w:rsidRPr="00291023">
              <w:rPr>
                <w:rFonts w:cs="Calibri"/>
                <w:color w:val="000000" w:themeColor="text1"/>
                <w:sz w:val="22"/>
                <w:szCs w:val="22"/>
              </w:rPr>
              <w:t>Teren utwardzony wykonać z materiałów zapewniających nośność wg normy PN-EN 13242+A1:2010</w:t>
            </w:r>
            <w:r w:rsidR="00102406">
              <w:rPr>
                <w:rFonts w:cs="Calibri"/>
                <w:color w:val="000000" w:themeColor="text1"/>
                <w:sz w:val="22"/>
                <w:szCs w:val="22"/>
              </w:rPr>
              <w:t>.</w:t>
            </w:r>
            <w:ins w:id="10" w:author="Autor">
              <w:r w:rsidR="00C32BA2">
                <w:rPr>
                  <w:rFonts w:cs="Calibri"/>
                  <w:color w:val="000000" w:themeColor="text1"/>
                  <w:sz w:val="22"/>
                  <w:szCs w:val="22"/>
                </w:rPr>
                <w:t xml:space="preserve"> </w:t>
              </w:r>
              <w:r w:rsidR="00C32BA2" w:rsidRPr="00C32BA2">
                <w:rPr>
                  <w:rFonts w:cs="Calibri"/>
                  <w:color w:val="000000" w:themeColor="text1"/>
                  <w:sz w:val="22"/>
                  <w:szCs w:val="22"/>
                </w:rPr>
                <w:t>Jeżeli Demonstrator zostanie zlokalizowany na istniejącym obiekcie, gdzie wymagana infrastruktura drogowa już istnieje, nie ma potrzeby ponownej jej budowy. Zamawiający wymaga spełnienia stosownych norm oraz zapewnienia wysokiego standardu dla istniejącej infrastruktury.</w:t>
              </w:r>
            </w:ins>
          </w:p>
        </w:tc>
      </w:tr>
      <w:tr w:rsidR="0091129C" w:rsidRPr="00136C0D" w14:paraId="3F7B26CA" w14:textId="77777777" w:rsidTr="00EF67F1">
        <w:trPr>
          <w:jc w:val="center"/>
        </w:trPr>
        <w:tc>
          <w:tcPr>
            <w:tcW w:w="480" w:type="dxa"/>
            <w:shd w:val="clear" w:color="auto" w:fill="auto"/>
            <w:vAlign w:val="center"/>
          </w:tcPr>
          <w:p w14:paraId="0BA4FE6A" w14:textId="35B61D8B"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17</w:t>
            </w:r>
          </w:p>
        </w:tc>
        <w:tc>
          <w:tcPr>
            <w:tcW w:w="1557" w:type="dxa"/>
            <w:shd w:val="clear" w:color="auto" w:fill="auto"/>
            <w:vAlign w:val="center"/>
          </w:tcPr>
          <w:p w14:paraId="53C0DAA2" w14:textId="3B080BF4"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2890668C" w14:textId="4ECE75E9"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Ogrodzenie</w:t>
            </w:r>
          </w:p>
        </w:tc>
        <w:tc>
          <w:tcPr>
            <w:tcW w:w="5373" w:type="dxa"/>
            <w:vAlign w:val="center"/>
          </w:tcPr>
          <w:p w14:paraId="46BADFB4" w14:textId="3B247F14" w:rsidR="0091129C" w:rsidRPr="00136C0D" w:rsidRDefault="0091129C" w:rsidP="00172486">
            <w:pPr>
              <w:spacing w:after="0"/>
              <w:rPr>
                <w:rFonts w:asciiTheme="minorHAnsi" w:hAnsiTheme="minorHAnsi" w:cstheme="minorHAnsi"/>
                <w:sz w:val="22"/>
                <w:szCs w:val="22"/>
              </w:rPr>
            </w:pPr>
            <w:r>
              <w:rPr>
                <w:rFonts w:cs="Calibri"/>
                <w:color w:val="000000"/>
                <w:sz w:val="22"/>
                <w:szCs w:val="22"/>
              </w:rPr>
              <w:t>Zamawiający wymaga trwałego ogrodzenia terenu Demonstratora Technologii z bramą wjazdową zgodnie z wymogami przepisów budowlanych oraz przeciwpożarowych w celu ograniczenia dostępu osobom nieupoważnionym.</w:t>
            </w:r>
            <w:ins w:id="11" w:author="Autor">
              <w:r w:rsidR="00C32BA2">
                <w:rPr>
                  <w:rFonts w:cs="Calibri"/>
                  <w:color w:val="000000"/>
                  <w:sz w:val="22"/>
                  <w:szCs w:val="22"/>
                </w:rPr>
                <w:t xml:space="preserve"> </w:t>
              </w:r>
              <w:r w:rsidR="00C32BA2" w:rsidRPr="00C32BA2">
                <w:rPr>
                  <w:rFonts w:cs="Calibri"/>
                  <w:color w:val="000000"/>
                  <w:sz w:val="22"/>
                  <w:szCs w:val="22"/>
                </w:rPr>
                <w:t>Jeżeli Demonstrator zostanie zlokalizowany na istniejącym obiekcie, gdzie ogrodzenie już istnieje, nie ma potrzeby ponownego jego budowy. Zamawiający wymaga spełnienia stosownych norm oraz zapewnienia wysokiego standardu dla istniejącej ogrodzenia.</w:t>
              </w:r>
            </w:ins>
          </w:p>
        </w:tc>
      </w:tr>
      <w:tr w:rsidR="0091129C" w:rsidRPr="00136C0D" w14:paraId="3924312E" w14:textId="77777777" w:rsidTr="00EF67F1">
        <w:trPr>
          <w:jc w:val="center"/>
        </w:trPr>
        <w:tc>
          <w:tcPr>
            <w:tcW w:w="480" w:type="dxa"/>
            <w:shd w:val="clear" w:color="auto" w:fill="auto"/>
            <w:vAlign w:val="center"/>
          </w:tcPr>
          <w:p w14:paraId="728BF8FC" w14:textId="35E1A8FA"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18</w:t>
            </w:r>
          </w:p>
        </w:tc>
        <w:tc>
          <w:tcPr>
            <w:tcW w:w="1557" w:type="dxa"/>
            <w:shd w:val="clear" w:color="auto" w:fill="auto"/>
            <w:vAlign w:val="center"/>
          </w:tcPr>
          <w:p w14:paraId="7EDBC112" w14:textId="288B490D"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F8AD489" w14:textId="1D2C8EB5"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Oświetlenie </w:t>
            </w:r>
          </w:p>
        </w:tc>
        <w:tc>
          <w:tcPr>
            <w:tcW w:w="5373" w:type="dxa"/>
            <w:vAlign w:val="center"/>
          </w:tcPr>
          <w:p w14:paraId="1C08757F" w14:textId="100A2870" w:rsidR="0091129C" w:rsidRPr="00136C0D" w:rsidRDefault="0091129C" w:rsidP="009842C3">
            <w:pPr>
              <w:spacing w:after="0"/>
              <w:rPr>
                <w:rFonts w:asciiTheme="minorHAnsi" w:hAnsiTheme="minorHAnsi" w:cstheme="minorHAnsi"/>
                <w:sz w:val="22"/>
                <w:szCs w:val="22"/>
              </w:rPr>
            </w:pPr>
            <w:r>
              <w:rPr>
                <w:rFonts w:cs="Calibri"/>
                <w:color w:val="000000"/>
                <w:sz w:val="22"/>
                <w:szCs w:val="22"/>
              </w:rPr>
              <w:t xml:space="preserve">Zamawiający wymaga, aby teren, na którym będzie znajdował się Demonstrator Technologii był oświetlony, w szczególności oświetlony musi być budynek lub budynki techniczne, instalacje i place manewrowe. Ponadto Zamawiający wymaga zastosowania oświetlenia wewnętrznego w budynkach Demonstratora Technologii zgodnie z </w:t>
            </w:r>
            <w:r w:rsidRPr="009842C3">
              <w:rPr>
                <w:rFonts w:cs="Calibri"/>
                <w:color w:val="000000" w:themeColor="text1"/>
                <w:sz w:val="22"/>
                <w:szCs w:val="22"/>
              </w:rPr>
              <w:t xml:space="preserve">normą </w:t>
            </w:r>
            <w:r w:rsidRPr="00291023">
              <w:rPr>
                <w:rFonts w:cs="Calibri"/>
                <w:color w:val="000000" w:themeColor="text1"/>
                <w:sz w:val="22"/>
                <w:szCs w:val="22"/>
              </w:rPr>
              <w:t>PN-EN 12464-1:2012. Zamawiający wymaga również zastosowania oświetlenia awaryjnego i ewakuacyjnego w budynkach Demonstratora Technologii zgodnie z normą PN-EN 1838:2013-11E.</w:t>
            </w:r>
            <w:ins w:id="12" w:author="Autor">
              <w:r w:rsidR="00C32BA2">
                <w:rPr>
                  <w:rFonts w:cs="Calibri"/>
                  <w:color w:val="000000" w:themeColor="text1"/>
                  <w:sz w:val="22"/>
                  <w:szCs w:val="22"/>
                </w:rPr>
                <w:t xml:space="preserve"> </w:t>
              </w:r>
              <w:r w:rsidR="00C32BA2" w:rsidRPr="00C32BA2">
                <w:rPr>
                  <w:rFonts w:cs="Calibri"/>
                  <w:color w:val="000000" w:themeColor="text1"/>
                  <w:sz w:val="22"/>
                  <w:szCs w:val="22"/>
                </w:rPr>
                <w:t>Jeżeli Demonstrator zostanie zlokalizowany na istniejącym obiekcie, gdzie wymagane oświetlenie już istnieje, nie ma potrzeby dublowania tych elementów infrastruktury. Zamawiający wymaga spełnienia stosownych norm oraz zapewnienia wysokiego standardu dla istniejącej oświetlenia.</w:t>
              </w:r>
            </w:ins>
          </w:p>
        </w:tc>
      </w:tr>
      <w:tr w:rsidR="0091129C" w:rsidRPr="00136C0D" w14:paraId="0CAB10F9" w14:textId="77777777" w:rsidTr="00EF67F1">
        <w:trPr>
          <w:jc w:val="center"/>
        </w:trPr>
        <w:tc>
          <w:tcPr>
            <w:tcW w:w="480" w:type="dxa"/>
            <w:shd w:val="clear" w:color="auto" w:fill="auto"/>
            <w:vAlign w:val="center"/>
          </w:tcPr>
          <w:p w14:paraId="3C7F82A2" w14:textId="252CB696"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19</w:t>
            </w:r>
          </w:p>
        </w:tc>
        <w:tc>
          <w:tcPr>
            <w:tcW w:w="1557" w:type="dxa"/>
            <w:shd w:val="clear" w:color="auto" w:fill="auto"/>
            <w:vAlign w:val="center"/>
          </w:tcPr>
          <w:p w14:paraId="02C3614A" w14:textId="79DA6A57"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C77FE98" w14:textId="50499D77"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Monitoring</w:t>
            </w:r>
          </w:p>
        </w:tc>
        <w:tc>
          <w:tcPr>
            <w:tcW w:w="5373" w:type="dxa"/>
            <w:vAlign w:val="center"/>
          </w:tcPr>
          <w:p w14:paraId="426ED53A" w14:textId="705D71DF" w:rsidR="0091129C" w:rsidRPr="00136C0D" w:rsidRDefault="0091129C" w:rsidP="00172486">
            <w:pPr>
              <w:spacing w:after="0"/>
              <w:rPr>
                <w:rFonts w:asciiTheme="minorHAnsi" w:hAnsiTheme="minorHAnsi" w:cstheme="minorHAnsi"/>
                <w:sz w:val="22"/>
                <w:szCs w:val="22"/>
              </w:rPr>
            </w:pPr>
            <w:r w:rsidRPr="001971E0">
              <w:rPr>
                <w:rFonts w:cs="Calibri"/>
                <w:color w:val="000000"/>
                <w:sz w:val="22"/>
                <w:szCs w:val="22"/>
              </w:rPr>
              <w:t xml:space="preserve">Zamawiający wymaga, aby Wykonawca zapewnił Użytkownikowi ciągły monitoring </w:t>
            </w:r>
            <w:r w:rsidR="005D07AE">
              <w:rPr>
                <w:rFonts w:cs="Calibri"/>
                <w:color w:val="000000"/>
                <w:sz w:val="22"/>
                <w:szCs w:val="22"/>
              </w:rPr>
              <w:t>i</w:t>
            </w:r>
            <w:r w:rsidR="005D07AE" w:rsidRPr="001971E0">
              <w:rPr>
                <w:rFonts w:cs="Calibri"/>
                <w:color w:val="000000"/>
                <w:sz w:val="22"/>
                <w:szCs w:val="22"/>
              </w:rPr>
              <w:t xml:space="preserve">nstalacji </w:t>
            </w:r>
            <w:r w:rsidR="005D07AE">
              <w:rPr>
                <w:rFonts w:cs="Calibri"/>
                <w:color w:val="000000"/>
                <w:sz w:val="22"/>
                <w:szCs w:val="22"/>
              </w:rPr>
              <w:t xml:space="preserve">Demonstratora </w:t>
            </w:r>
            <w:r w:rsidRPr="001971E0">
              <w:rPr>
                <w:rFonts w:cs="Calibri"/>
                <w:color w:val="000000"/>
                <w:sz w:val="22"/>
                <w:szCs w:val="22"/>
              </w:rPr>
              <w:t>(min 2 kamery) wraz z zapisem danych (i archiwizowaniem na co najmniej 60 dni)</w:t>
            </w:r>
            <w:r>
              <w:rPr>
                <w:rFonts w:cs="Calibri"/>
                <w:color w:val="000000"/>
                <w:sz w:val="22"/>
                <w:szCs w:val="22"/>
              </w:rPr>
              <w:t>.</w:t>
            </w:r>
            <w:ins w:id="13" w:author="Autor">
              <w:r w:rsidR="00C32BA2">
                <w:rPr>
                  <w:rFonts w:cs="Calibri"/>
                  <w:color w:val="000000"/>
                  <w:sz w:val="22"/>
                  <w:szCs w:val="22"/>
                </w:rPr>
                <w:t xml:space="preserve"> </w:t>
              </w:r>
              <w:r w:rsidR="00C32BA2" w:rsidRPr="00C32BA2">
                <w:rPr>
                  <w:rFonts w:cs="Calibri"/>
                  <w:color w:val="000000"/>
                  <w:sz w:val="22"/>
                  <w:szCs w:val="22"/>
                </w:rPr>
                <w:t>Jeżeli Demonstrator zostanie zlokalizowany na istniejącym obiekcie, gdzie wymagany monitoring już istnieje, nie ma potrzeby ponownego jego dublowania. Zamawiający wymaga spełnienia stosownych norm oraz zapewnienia wysokiego standardu dla istniejącego monitoringu.</w:t>
              </w:r>
            </w:ins>
          </w:p>
        </w:tc>
      </w:tr>
      <w:tr w:rsidR="0091129C" w:rsidRPr="00136C0D" w14:paraId="4B64785E" w14:textId="77777777" w:rsidTr="00EF67F1">
        <w:trPr>
          <w:jc w:val="center"/>
        </w:trPr>
        <w:tc>
          <w:tcPr>
            <w:tcW w:w="480" w:type="dxa"/>
            <w:shd w:val="clear" w:color="auto" w:fill="auto"/>
            <w:vAlign w:val="center"/>
          </w:tcPr>
          <w:p w14:paraId="19B6E312" w14:textId="3F9B0909"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20</w:t>
            </w:r>
          </w:p>
        </w:tc>
        <w:tc>
          <w:tcPr>
            <w:tcW w:w="1557" w:type="dxa"/>
            <w:shd w:val="clear" w:color="auto" w:fill="auto"/>
            <w:vAlign w:val="center"/>
          </w:tcPr>
          <w:p w14:paraId="1831EF60" w14:textId="098DF49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EB8F471" w14:textId="0A53E1F0"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Uruchomienie i przekazanie </w:t>
            </w:r>
            <w:r w:rsidR="00546525">
              <w:rPr>
                <w:rFonts w:cs="Calibri"/>
                <w:b/>
                <w:color w:val="000000"/>
                <w:sz w:val="22"/>
                <w:szCs w:val="22"/>
              </w:rPr>
              <w:t>D</w:t>
            </w:r>
            <w:r w:rsidR="00546525" w:rsidRPr="00136C0D">
              <w:rPr>
                <w:rFonts w:cs="Calibri"/>
                <w:b/>
                <w:color w:val="000000"/>
                <w:sz w:val="22"/>
                <w:szCs w:val="22"/>
              </w:rPr>
              <w:t>emonstratora</w:t>
            </w:r>
          </w:p>
        </w:tc>
        <w:tc>
          <w:tcPr>
            <w:tcW w:w="5373" w:type="dxa"/>
            <w:vAlign w:val="center"/>
          </w:tcPr>
          <w:p w14:paraId="2886603B" w14:textId="217C26F9"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uruchomienia i wykonania prób dla wszystkich urządzeń i obiektów wchodzących w skład opisanych </w:t>
            </w:r>
            <w:r w:rsidR="00CC568F">
              <w:rPr>
                <w:rFonts w:cs="Calibri"/>
                <w:color w:val="000000" w:themeColor="text1"/>
                <w:sz w:val="22"/>
                <w:szCs w:val="22"/>
              </w:rPr>
              <w:t>T</w:t>
            </w:r>
            <w:r w:rsidR="00CC568F" w:rsidRPr="342DC6D8">
              <w:rPr>
                <w:rFonts w:cs="Calibri"/>
                <w:color w:val="000000" w:themeColor="text1"/>
                <w:sz w:val="22"/>
                <w:szCs w:val="22"/>
              </w:rPr>
              <w:t>echnologii</w:t>
            </w:r>
            <w:r w:rsidRPr="342DC6D8">
              <w:rPr>
                <w:rFonts w:cs="Calibri"/>
                <w:color w:val="000000" w:themeColor="text1"/>
                <w:sz w:val="22"/>
                <w:szCs w:val="22"/>
              </w:rPr>
              <w:t>, jak również wszelkich innych działań niezbędnych do oddania Robót do normalnej eksploatacji i przekazania ich Użytkownikowi. Próby będą obejmowały (ale nie będą ograniczone jedynie do) a) inspekcje i próby podczas produkcji i podczas okresu budowy oraz b) Rozruch technologiczny.</w:t>
            </w:r>
            <w:r>
              <w:br/>
            </w:r>
            <w:r w:rsidRPr="342DC6D8">
              <w:rPr>
                <w:rFonts w:cs="Calibri"/>
                <w:color w:val="000000" w:themeColor="text1"/>
                <w:sz w:val="22"/>
                <w:szCs w:val="22"/>
              </w:rPr>
              <w:t>Próby Końcowe będą obejmowały szczegółowo: a) Rozruch mechaniczny, czyli przeprowadzone w warunkach „na sucho” roboty dla każdego budowlanego, mechanicznego, elektrycznego i pomiarowego elementu, w celu uzyskania zatwierdzenia przez Zamawiającego oraz Użytkownika,</w:t>
            </w:r>
            <w:r>
              <w:br/>
            </w:r>
            <w:r w:rsidRPr="342DC6D8">
              <w:rPr>
                <w:rFonts w:cs="Calibri"/>
                <w:color w:val="000000" w:themeColor="text1"/>
                <w:sz w:val="22"/>
                <w:szCs w:val="22"/>
              </w:rPr>
              <w:t xml:space="preserve">b) Rozruch hydrauliczny, przeprowadzone roboty w warunkach „na mokro”, c) Rozruch technologiczny obiektów nowych i modernizowanych i badania procesowe potwierdzające skuteczność wdrożonych </w:t>
            </w:r>
            <w:r w:rsidR="00CC568F">
              <w:rPr>
                <w:rFonts w:cs="Calibri"/>
                <w:color w:val="000000" w:themeColor="text1"/>
                <w:sz w:val="22"/>
                <w:szCs w:val="22"/>
              </w:rPr>
              <w:t>T</w:t>
            </w:r>
            <w:r w:rsidR="00CC568F" w:rsidRPr="342DC6D8">
              <w:rPr>
                <w:rFonts w:cs="Calibri"/>
                <w:color w:val="000000" w:themeColor="text1"/>
                <w:sz w:val="22"/>
                <w:szCs w:val="22"/>
              </w:rPr>
              <w:t>echnologii</w:t>
            </w:r>
            <w:r w:rsidRPr="342DC6D8">
              <w:rPr>
                <w:rFonts w:cs="Calibri"/>
                <w:color w:val="000000" w:themeColor="text1"/>
                <w:sz w:val="22"/>
                <w:szCs w:val="22"/>
              </w:rPr>
              <w:t xml:space="preserve">. Wszystkie inspekcje i próby odnoszące się do poszczególnych części robót opisane są w różnych częściach dokumentacji </w:t>
            </w:r>
            <w:r w:rsidR="00651C97">
              <w:rPr>
                <w:rFonts w:cs="Calibri"/>
                <w:color w:val="000000" w:themeColor="text1"/>
                <w:sz w:val="22"/>
                <w:szCs w:val="22"/>
              </w:rPr>
              <w:t>Postępowania</w:t>
            </w:r>
            <w:r w:rsidRPr="342DC6D8">
              <w:rPr>
                <w:rFonts w:cs="Calibri"/>
                <w:color w:val="000000" w:themeColor="text1"/>
                <w:sz w:val="22"/>
                <w:szCs w:val="22"/>
              </w:rPr>
              <w:t>. Wszystkie inspekcje i próby będą przeprowadzone na ryzyko i koszt Wykonawcy, a terminy inspekcji i prób muszą być w każdym przypadku uzgodnione z Zamawiającym oraz Użytkownikiem. Zamawiający wymaga</w:t>
            </w:r>
            <w:r w:rsidR="557D8BBB" w:rsidRPr="342DC6D8">
              <w:rPr>
                <w:rFonts w:cs="Calibri"/>
                <w:color w:val="000000" w:themeColor="text1"/>
                <w:sz w:val="22"/>
                <w:szCs w:val="22"/>
              </w:rPr>
              <w:t>,</w:t>
            </w:r>
            <w:r w:rsidRPr="342DC6D8">
              <w:rPr>
                <w:rFonts w:cs="Calibri"/>
                <w:color w:val="000000" w:themeColor="text1"/>
                <w:sz w:val="22"/>
                <w:szCs w:val="22"/>
              </w:rPr>
              <w:t xml:space="preserve"> aby potwierdzeniem uruchomienia i przekazania </w:t>
            </w:r>
            <w:r w:rsidR="00546525">
              <w:rPr>
                <w:rFonts w:cs="Calibri"/>
                <w:color w:val="000000" w:themeColor="text1"/>
                <w:sz w:val="22"/>
                <w:szCs w:val="22"/>
              </w:rPr>
              <w:t>D</w:t>
            </w:r>
            <w:r w:rsidRPr="342DC6D8">
              <w:rPr>
                <w:rFonts w:cs="Calibri"/>
                <w:color w:val="000000" w:themeColor="text1"/>
                <w:sz w:val="22"/>
                <w:szCs w:val="22"/>
              </w:rPr>
              <w:t>emonstratora do użytkowania było sporządzenie i przedstawienie protokołu odbioru końcowego (Protokół jest przekazywany jako efekt prac Etapu II według opisu w Załączniku nr 4</w:t>
            </w:r>
            <w:r w:rsidR="00BB1F31">
              <w:rPr>
                <w:rFonts w:cs="Calibri"/>
                <w:color w:val="000000" w:themeColor="text1"/>
                <w:sz w:val="22"/>
                <w:szCs w:val="22"/>
              </w:rPr>
              <w:t xml:space="preserve"> do Regulaminu</w:t>
            </w:r>
            <w:r w:rsidRPr="342DC6D8">
              <w:rPr>
                <w:rFonts w:cs="Calibri"/>
                <w:color w:val="000000" w:themeColor="text1"/>
                <w:sz w:val="22"/>
                <w:szCs w:val="22"/>
              </w:rPr>
              <w:t>)</w:t>
            </w:r>
            <w:r w:rsidR="00BB1F31">
              <w:rPr>
                <w:rFonts w:cs="Calibri"/>
                <w:color w:val="000000" w:themeColor="text1"/>
                <w:sz w:val="22"/>
                <w:szCs w:val="22"/>
              </w:rPr>
              <w:t>.</w:t>
            </w:r>
          </w:p>
        </w:tc>
      </w:tr>
      <w:tr w:rsidR="0091129C" w:rsidRPr="00136C0D" w14:paraId="3865EBFC" w14:textId="77777777" w:rsidTr="00EF67F1">
        <w:trPr>
          <w:jc w:val="center"/>
        </w:trPr>
        <w:tc>
          <w:tcPr>
            <w:tcW w:w="480" w:type="dxa"/>
            <w:shd w:val="clear" w:color="auto" w:fill="auto"/>
            <w:vAlign w:val="center"/>
          </w:tcPr>
          <w:p w14:paraId="686A89C9" w14:textId="0A582D67"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21</w:t>
            </w:r>
          </w:p>
        </w:tc>
        <w:tc>
          <w:tcPr>
            <w:tcW w:w="1557" w:type="dxa"/>
            <w:shd w:val="clear" w:color="auto" w:fill="auto"/>
            <w:vAlign w:val="center"/>
          </w:tcPr>
          <w:p w14:paraId="5A34C37A" w14:textId="78E30125"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53C08E5" w14:textId="1713EB1D" w:rsidR="0091129C" w:rsidRPr="00136C0D" w:rsidRDefault="0091129C" w:rsidP="00172486">
            <w:pPr>
              <w:spacing w:after="0"/>
              <w:rPr>
                <w:rFonts w:asciiTheme="minorHAnsi" w:hAnsiTheme="minorHAnsi" w:cstheme="minorHAnsi"/>
                <w:b/>
                <w:sz w:val="22"/>
                <w:szCs w:val="22"/>
              </w:rPr>
            </w:pPr>
            <w:r>
              <w:rPr>
                <w:rFonts w:cs="Calibri"/>
                <w:b/>
                <w:color w:val="000000"/>
                <w:sz w:val="22"/>
                <w:szCs w:val="22"/>
              </w:rPr>
              <w:t>Serwis g</w:t>
            </w:r>
            <w:r w:rsidRPr="00136C0D">
              <w:rPr>
                <w:rFonts w:cs="Calibri"/>
                <w:b/>
                <w:color w:val="000000"/>
                <w:sz w:val="22"/>
                <w:szCs w:val="22"/>
              </w:rPr>
              <w:t>w</w:t>
            </w:r>
            <w:r>
              <w:rPr>
                <w:rFonts w:cs="Calibri"/>
                <w:b/>
                <w:color w:val="000000"/>
                <w:sz w:val="22"/>
                <w:szCs w:val="22"/>
              </w:rPr>
              <w:t>arancy</w:t>
            </w:r>
            <w:r w:rsidRPr="00136C0D">
              <w:rPr>
                <w:rFonts w:cs="Calibri"/>
                <w:b/>
                <w:color w:val="000000"/>
                <w:sz w:val="22"/>
                <w:szCs w:val="22"/>
              </w:rPr>
              <w:t>j</w:t>
            </w:r>
            <w:r>
              <w:rPr>
                <w:rFonts w:cs="Calibri"/>
                <w:b/>
                <w:color w:val="000000"/>
                <w:sz w:val="22"/>
                <w:szCs w:val="22"/>
              </w:rPr>
              <w:t>ny</w:t>
            </w:r>
          </w:p>
        </w:tc>
        <w:tc>
          <w:tcPr>
            <w:tcW w:w="5373" w:type="dxa"/>
            <w:vAlign w:val="center"/>
          </w:tcPr>
          <w:p w14:paraId="5B2E1068" w14:textId="52710B8A"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zapewnienia serwisu gwarancyjnego dla Użytkownika oczyszczalni na okres </w:t>
            </w:r>
            <w:ins w:id="14" w:author="Autor">
              <w:r w:rsidR="00C32BA2" w:rsidRPr="00C32BA2">
                <w:rPr>
                  <w:rFonts w:cs="Calibri"/>
                  <w:color w:val="000000" w:themeColor="text1"/>
                  <w:sz w:val="22"/>
                  <w:szCs w:val="22"/>
                </w:rPr>
                <w:t>2 lat (24 miesiące)</w:t>
              </w:r>
            </w:ins>
            <w:del w:id="15" w:author="Autor">
              <w:r w:rsidRPr="342DC6D8" w:rsidDel="00C32BA2">
                <w:rPr>
                  <w:rFonts w:cs="Calibri"/>
                  <w:color w:val="000000" w:themeColor="text1"/>
                  <w:sz w:val="22"/>
                  <w:szCs w:val="22"/>
                </w:rPr>
                <w:delText>3 lat (36 miesięcy)</w:delText>
              </w:r>
            </w:del>
            <w:r w:rsidRPr="342DC6D8">
              <w:rPr>
                <w:rFonts w:cs="Calibri"/>
                <w:color w:val="000000" w:themeColor="text1"/>
                <w:sz w:val="22"/>
                <w:szCs w:val="22"/>
              </w:rPr>
              <w:t xml:space="preserve"> od daty podpisania protokołu odbioru końcowego </w:t>
            </w:r>
            <w:r w:rsidR="00546525">
              <w:rPr>
                <w:rFonts w:cs="Calibri"/>
                <w:color w:val="000000" w:themeColor="text1"/>
                <w:sz w:val="22"/>
                <w:szCs w:val="22"/>
              </w:rPr>
              <w:t>D</w:t>
            </w:r>
            <w:r w:rsidR="00546525" w:rsidRPr="342DC6D8">
              <w:rPr>
                <w:rFonts w:cs="Calibri"/>
                <w:color w:val="000000" w:themeColor="text1"/>
                <w:sz w:val="22"/>
                <w:szCs w:val="22"/>
              </w:rPr>
              <w:t>emonstratora</w:t>
            </w:r>
            <w:r w:rsidRPr="342DC6D8">
              <w:rPr>
                <w:rFonts w:cs="Calibri"/>
                <w:color w:val="000000" w:themeColor="text1"/>
                <w:sz w:val="22"/>
                <w:szCs w:val="22"/>
              </w:rPr>
              <w:t xml:space="preserve">. </w:t>
            </w:r>
            <w:ins w:id="16" w:author="Autor">
              <w:r w:rsidR="00C32BA2" w:rsidRPr="00C32BA2">
                <w:rPr>
                  <w:rFonts w:cs="Calibri"/>
                  <w:color w:val="000000" w:themeColor="text1"/>
                  <w:sz w:val="22"/>
                  <w:szCs w:val="22"/>
                </w:rPr>
                <w:t>Wykonawca udziela gwarancji jakości na roboty, dostarczone i zamontowane urządzenia i wyposażenie z wyłączeniem materiałów zużywalnych.</w:t>
              </w:r>
            </w:ins>
            <w:del w:id="17" w:author="Autor">
              <w:r w:rsidRPr="342DC6D8" w:rsidDel="00C32BA2">
                <w:rPr>
                  <w:rFonts w:cs="Calibri"/>
                  <w:color w:val="000000" w:themeColor="text1"/>
                  <w:sz w:val="22"/>
                  <w:szCs w:val="22"/>
                </w:rPr>
                <w:delText>Wykonawca udziela gwarancji jakości na roboty, użyte materiały oraz dostarczone i zamontowane urządzenia i wyposażenie.</w:delText>
              </w:r>
            </w:del>
            <w:r w:rsidRPr="342DC6D8">
              <w:rPr>
                <w:rFonts w:cs="Calibri"/>
                <w:color w:val="000000" w:themeColor="text1"/>
                <w:sz w:val="22"/>
                <w:szCs w:val="22"/>
              </w:rPr>
              <w:t xml:space="preserve"> Jeśli warunki gwarancji udzielonej przez producenta materiałów, urządzeń oraz wyposażenia przewidują dłuższe okresy gwarancji niż udzielone przez Wykonawcę - obowiązuje okres gwarancji wynikający z gwarancji producenta. Wykonawca w okresie obowiązywania gwarancji zapewnia także dokonania niezbędnych przeglądów serwisowych (min raz na rok)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 xml:space="preserve">Demonstratora </w:t>
            </w:r>
            <w:r w:rsidRPr="342DC6D8">
              <w:rPr>
                <w:rFonts w:cs="Calibri"/>
                <w:color w:val="000000" w:themeColor="text1"/>
                <w:sz w:val="22"/>
                <w:szCs w:val="22"/>
              </w:rPr>
              <w:t xml:space="preserve">oraz elementów wchodzących w jej skład. W okresie serwisu gwarancyjnego, Użytkownik zobowiązany jest powiadomić Wykonawcę o stwierdzonych wadach przedmiotu odbioru lub jego usterkach w ciągu 10 dni od ich ujawnienia, natomiast </w:t>
            </w:r>
            <w:r w:rsidRPr="342DC6D8">
              <w:rPr>
                <w:rFonts w:cs="Calibri"/>
                <w:color w:val="000000" w:themeColor="text1"/>
                <w:sz w:val="22"/>
                <w:szCs w:val="22"/>
              </w:rPr>
              <w:lastRenderedPageBreak/>
              <w:t xml:space="preserve">Wykonawca zobowiązany jest do ich usunięcia w terminie 14 dni. W przypadku wad i awarii, które uniemożliwiają prawidłowe funkcjonowanie oczyszczalni ścieków, Wykonawca jest zobowiązany do ich niezwłocznego usunięcia. Jeżeli wady nie nadają się do usunięcia i uniemożliwiają użytkowanie instalacji umowy zgodnie z przeznaczeniem, Zamawiający może żądać wykonania go po raz drugi lub powierzyć wykonanie przedmiotu umowy innemu podmiotowi na koszt i ryzyko Wykonawcy. Serwis gwarancyjny powinien być uwzględniony w kosztach eksploatacji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 xml:space="preserve">Demonstratora </w:t>
            </w:r>
            <w:r w:rsidRPr="342DC6D8">
              <w:rPr>
                <w:rFonts w:cs="Calibri"/>
                <w:color w:val="000000" w:themeColor="text1"/>
                <w:sz w:val="22"/>
                <w:szCs w:val="22"/>
              </w:rPr>
              <w:t xml:space="preserve">w okresie </w:t>
            </w:r>
            <w:ins w:id="18" w:author="Autor">
              <w:r w:rsidR="00C32BA2" w:rsidRPr="00C32BA2">
                <w:rPr>
                  <w:rFonts w:cs="Calibri"/>
                  <w:color w:val="000000" w:themeColor="text1"/>
                  <w:sz w:val="22"/>
                  <w:szCs w:val="22"/>
                </w:rPr>
                <w:t>2 lat (24 miesiące).</w:t>
              </w:r>
            </w:ins>
            <w:del w:id="19" w:author="Autor">
              <w:r w:rsidRPr="342DC6D8" w:rsidDel="00C32BA2">
                <w:rPr>
                  <w:rFonts w:cs="Calibri"/>
                  <w:color w:val="000000" w:themeColor="text1"/>
                  <w:sz w:val="22"/>
                  <w:szCs w:val="22"/>
                </w:rPr>
                <w:delText>3 lat</w:delText>
              </w:r>
              <w:r w:rsidR="23540F93" w:rsidRPr="342DC6D8" w:rsidDel="00C32BA2">
                <w:rPr>
                  <w:rFonts w:cs="Calibri"/>
                  <w:color w:val="000000" w:themeColor="text1"/>
                  <w:sz w:val="22"/>
                  <w:szCs w:val="22"/>
                </w:rPr>
                <w:delText xml:space="preserve"> </w:delText>
              </w:r>
              <w:r w:rsidRPr="342DC6D8" w:rsidDel="00C32BA2">
                <w:rPr>
                  <w:rFonts w:cs="Calibri"/>
                  <w:color w:val="000000" w:themeColor="text1"/>
                  <w:sz w:val="22"/>
                  <w:szCs w:val="22"/>
                </w:rPr>
                <w:delText>(36 miesięcy).</w:delText>
              </w:r>
            </w:del>
          </w:p>
        </w:tc>
      </w:tr>
      <w:tr w:rsidR="0091129C" w:rsidRPr="00136C0D" w14:paraId="1204C165" w14:textId="77777777" w:rsidTr="00EF67F1">
        <w:trPr>
          <w:jc w:val="center"/>
        </w:trPr>
        <w:tc>
          <w:tcPr>
            <w:tcW w:w="480" w:type="dxa"/>
            <w:shd w:val="clear" w:color="auto" w:fill="auto"/>
            <w:vAlign w:val="center"/>
          </w:tcPr>
          <w:p w14:paraId="744D6041" w14:textId="65B9EB22" w:rsidR="0091129C" w:rsidRPr="00C861D8" w:rsidRDefault="0091129C" w:rsidP="002B043A">
            <w:pPr>
              <w:spacing w:after="0"/>
              <w:rPr>
                <w:rFonts w:cstheme="minorHAnsi"/>
                <w:b/>
              </w:rPr>
            </w:pPr>
            <w:r w:rsidRPr="00C861D8">
              <w:rPr>
                <w:rFonts w:cstheme="minorHAnsi"/>
                <w:b/>
              </w:rPr>
              <w:lastRenderedPageBreak/>
              <w:t>22</w:t>
            </w:r>
          </w:p>
        </w:tc>
        <w:tc>
          <w:tcPr>
            <w:tcW w:w="1557" w:type="dxa"/>
            <w:shd w:val="clear" w:color="auto" w:fill="auto"/>
            <w:vAlign w:val="center"/>
          </w:tcPr>
          <w:p w14:paraId="57729E57" w14:textId="7359A55A" w:rsidR="0091129C" w:rsidRPr="00291023" w:rsidRDefault="0091129C" w:rsidP="002B043A">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63314BD7" w14:textId="38194C2F" w:rsidR="0091129C" w:rsidRPr="00291023" w:rsidRDefault="0091129C" w:rsidP="002B043A">
            <w:pPr>
              <w:spacing w:after="0"/>
              <w:rPr>
                <w:rFonts w:cs="Calibri"/>
                <w:b/>
                <w:color w:val="000000"/>
              </w:rPr>
            </w:pPr>
            <w:r w:rsidRPr="00291023">
              <w:rPr>
                <w:rFonts w:cs="Calibri"/>
                <w:b/>
                <w:color w:val="000000"/>
                <w:sz w:val="22"/>
                <w:szCs w:val="22"/>
              </w:rPr>
              <w:t>Serwis techniczny</w:t>
            </w:r>
          </w:p>
        </w:tc>
        <w:tc>
          <w:tcPr>
            <w:tcW w:w="5373" w:type="dxa"/>
            <w:vAlign w:val="center"/>
          </w:tcPr>
          <w:p w14:paraId="2A1245C1" w14:textId="3F10711C" w:rsidR="0091129C" w:rsidRPr="00291023" w:rsidRDefault="0091129C" w:rsidP="00E66897">
            <w:pPr>
              <w:spacing w:after="0"/>
              <w:rPr>
                <w:rFonts w:cs="Calibri"/>
                <w:color w:val="000000"/>
                <w:sz w:val="22"/>
                <w:szCs w:val="22"/>
              </w:rPr>
            </w:pPr>
            <w:r w:rsidRPr="00291023">
              <w:rPr>
                <w:rFonts w:cs="Calibri"/>
                <w:color w:val="000000"/>
                <w:sz w:val="22"/>
                <w:szCs w:val="22"/>
              </w:rPr>
              <w:t>Zamawiający wymaga zapewnienia serwisu technicznego zamontowanych urządzeń przez cały okres trwania (</w:t>
            </w:r>
            <w:del w:id="20" w:author="Autor">
              <w:r w:rsidRPr="00291023" w:rsidDel="00C32BA2">
                <w:rPr>
                  <w:rFonts w:cs="Calibri"/>
                  <w:color w:val="000000"/>
                  <w:sz w:val="22"/>
                  <w:szCs w:val="22"/>
                </w:rPr>
                <w:delText xml:space="preserve">3 </w:delText>
              </w:r>
            </w:del>
            <w:ins w:id="21" w:author="Autor">
              <w:r w:rsidR="00C32BA2">
                <w:rPr>
                  <w:rFonts w:cs="Calibri"/>
                  <w:color w:val="000000"/>
                  <w:sz w:val="22"/>
                  <w:szCs w:val="22"/>
                </w:rPr>
                <w:t>2</w:t>
              </w:r>
              <w:r w:rsidR="00C32BA2" w:rsidRPr="00291023">
                <w:rPr>
                  <w:rFonts w:cs="Calibri"/>
                  <w:color w:val="000000"/>
                  <w:sz w:val="22"/>
                  <w:szCs w:val="22"/>
                </w:rPr>
                <w:t xml:space="preserve"> </w:t>
              </w:r>
            </w:ins>
            <w:r w:rsidRPr="00291023">
              <w:rPr>
                <w:rFonts w:cs="Calibri"/>
                <w:color w:val="000000"/>
                <w:sz w:val="22"/>
                <w:szCs w:val="22"/>
              </w:rPr>
              <w:t xml:space="preserve">lata) serwisu gwarancyjnego oraz dokonania niezbędnych przeglądów okresowych w okresie eksploatacji instalacji </w:t>
            </w:r>
            <w:r w:rsidR="001D0A1B">
              <w:rPr>
                <w:rFonts w:cs="Calibri"/>
                <w:color w:val="000000"/>
                <w:sz w:val="22"/>
                <w:szCs w:val="22"/>
              </w:rPr>
              <w:t>Demonstratora</w:t>
            </w:r>
            <w:r w:rsidR="001D0A1B" w:rsidRPr="00291023">
              <w:rPr>
                <w:rFonts w:cs="Calibri"/>
                <w:color w:val="000000"/>
                <w:sz w:val="22"/>
                <w:szCs w:val="22"/>
              </w:rPr>
              <w:t xml:space="preserve"> </w:t>
            </w:r>
            <w:r w:rsidRPr="00291023">
              <w:rPr>
                <w:rFonts w:cs="Calibri"/>
                <w:color w:val="000000"/>
                <w:sz w:val="22"/>
                <w:szCs w:val="22"/>
              </w:rPr>
              <w:t xml:space="preserve">i elementów wchodzących w jej skład. Przeglądy okresowe muszą obejmować: </w:t>
            </w:r>
          </w:p>
          <w:p w14:paraId="1A0AC413" w14:textId="021277DA" w:rsidR="0091129C" w:rsidRPr="00291023" w:rsidRDefault="0091129C" w:rsidP="00E66897">
            <w:pPr>
              <w:spacing w:after="0"/>
              <w:rPr>
                <w:rFonts w:cs="Calibri"/>
                <w:color w:val="000000"/>
                <w:sz w:val="22"/>
                <w:szCs w:val="22"/>
              </w:rPr>
            </w:pPr>
            <w:r w:rsidRPr="00291023">
              <w:rPr>
                <w:rFonts w:cs="Calibri"/>
                <w:color w:val="000000"/>
                <w:sz w:val="22"/>
                <w:szCs w:val="22"/>
              </w:rPr>
              <w:t>•</w:t>
            </w:r>
            <w:r w:rsidRPr="00291023">
              <w:rPr>
                <w:rFonts w:cs="Calibri"/>
                <w:color w:val="000000"/>
                <w:sz w:val="22"/>
                <w:szCs w:val="22"/>
              </w:rPr>
              <w:tab/>
              <w:t>kontrolę stanu technicznego całej instalacji w tym kontrole drożności, szczelności i sprawności instalacji,</w:t>
            </w:r>
          </w:p>
          <w:p w14:paraId="2FB4890F" w14:textId="73AE382E" w:rsidR="0091129C" w:rsidRPr="00291023" w:rsidRDefault="0091129C" w:rsidP="00E66897">
            <w:pPr>
              <w:spacing w:after="0"/>
              <w:rPr>
                <w:rFonts w:cs="Calibri"/>
                <w:color w:val="000000"/>
                <w:sz w:val="22"/>
                <w:szCs w:val="22"/>
              </w:rPr>
            </w:pPr>
            <w:r w:rsidRPr="00291023">
              <w:rPr>
                <w:rFonts w:cs="Calibri"/>
                <w:color w:val="000000"/>
                <w:sz w:val="22"/>
                <w:szCs w:val="22"/>
              </w:rPr>
              <w:t>•</w:t>
            </w:r>
            <w:r w:rsidRPr="00291023">
              <w:rPr>
                <w:rFonts w:cs="Calibri"/>
                <w:color w:val="000000"/>
                <w:sz w:val="22"/>
                <w:szCs w:val="22"/>
              </w:rPr>
              <w:tab/>
              <w:t>kontrolę pracy kluczowych elementów instalacji i urządzeń pomocniczych.</w:t>
            </w:r>
          </w:p>
          <w:p w14:paraId="753767F2" w14:textId="74B690AB" w:rsidR="0091129C" w:rsidRPr="00291023" w:rsidRDefault="0091129C" w:rsidP="00C32BA2">
            <w:pPr>
              <w:spacing w:after="0"/>
              <w:rPr>
                <w:rFonts w:cs="Calibri"/>
                <w:color w:val="000000"/>
                <w:sz w:val="22"/>
                <w:szCs w:val="22"/>
              </w:rPr>
            </w:pPr>
            <w:r w:rsidRPr="00291023">
              <w:rPr>
                <w:rFonts w:cs="Calibri"/>
                <w:color w:val="000000"/>
                <w:sz w:val="22"/>
                <w:szCs w:val="22"/>
              </w:rPr>
              <w:t xml:space="preserve">Przeglądy okresowe powinny być wykonywane co </w:t>
            </w:r>
            <w:del w:id="22" w:author="Autor">
              <w:r w:rsidRPr="00291023" w:rsidDel="00C32BA2">
                <w:rPr>
                  <w:rFonts w:cs="Calibri"/>
                  <w:color w:val="000000"/>
                  <w:sz w:val="22"/>
                  <w:szCs w:val="22"/>
                </w:rPr>
                <w:delText xml:space="preserve">6 </w:delText>
              </w:r>
            </w:del>
            <w:ins w:id="23" w:author="Autor">
              <w:r w:rsidR="00C32BA2">
                <w:rPr>
                  <w:rFonts w:cs="Calibri"/>
                  <w:color w:val="000000"/>
                  <w:sz w:val="22"/>
                  <w:szCs w:val="22"/>
                </w:rPr>
                <w:t>12</w:t>
              </w:r>
              <w:r w:rsidR="00C32BA2" w:rsidRPr="00291023">
                <w:rPr>
                  <w:rFonts w:cs="Calibri"/>
                  <w:color w:val="000000"/>
                  <w:sz w:val="22"/>
                  <w:szCs w:val="22"/>
                </w:rPr>
                <w:t xml:space="preserve"> </w:t>
              </w:r>
            </w:ins>
            <w:r w:rsidRPr="00291023">
              <w:rPr>
                <w:rFonts w:cs="Calibri"/>
                <w:color w:val="000000"/>
                <w:sz w:val="22"/>
                <w:szCs w:val="22"/>
              </w:rPr>
              <w:t>miesięcy.</w:t>
            </w:r>
          </w:p>
        </w:tc>
      </w:tr>
      <w:tr w:rsidR="0091129C" w:rsidRPr="00136C0D" w14:paraId="134E7897" w14:textId="77777777" w:rsidTr="00EF67F1">
        <w:trPr>
          <w:jc w:val="center"/>
        </w:trPr>
        <w:tc>
          <w:tcPr>
            <w:tcW w:w="480" w:type="dxa"/>
            <w:shd w:val="clear" w:color="auto" w:fill="auto"/>
            <w:vAlign w:val="center"/>
          </w:tcPr>
          <w:p w14:paraId="48B0CC08" w14:textId="17C94097" w:rsidR="0091129C" w:rsidRPr="00C861D8" w:rsidRDefault="0091129C" w:rsidP="002B043A">
            <w:pPr>
              <w:spacing w:after="0"/>
              <w:rPr>
                <w:rFonts w:cstheme="minorHAnsi"/>
                <w:b/>
              </w:rPr>
            </w:pPr>
            <w:r w:rsidRPr="00C861D8">
              <w:rPr>
                <w:rFonts w:cstheme="minorHAnsi"/>
                <w:b/>
              </w:rPr>
              <w:t>23</w:t>
            </w:r>
          </w:p>
        </w:tc>
        <w:tc>
          <w:tcPr>
            <w:tcW w:w="1557" w:type="dxa"/>
            <w:shd w:val="clear" w:color="auto" w:fill="auto"/>
            <w:vAlign w:val="center"/>
          </w:tcPr>
          <w:p w14:paraId="4190375B" w14:textId="4D18C308" w:rsidR="0091129C" w:rsidRPr="00291023" w:rsidRDefault="0091129C" w:rsidP="002B043A">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54A87FD7" w14:textId="6B0B175C" w:rsidR="0091129C" w:rsidRPr="00291023" w:rsidRDefault="0091129C" w:rsidP="002B043A">
            <w:pPr>
              <w:spacing w:after="0"/>
              <w:rPr>
                <w:rFonts w:cs="Calibri"/>
                <w:b/>
                <w:color w:val="000000"/>
              </w:rPr>
            </w:pPr>
            <w:r w:rsidRPr="00291023">
              <w:rPr>
                <w:rFonts w:cs="Calibri"/>
                <w:b/>
                <w:color w:val="000000"/>
                <w:sz w:val="22"/>
                <w:szCs w:val="22"/>
              </w:rPr>
              <w:t>Nadzór technologiczny</w:t>
            </w:r>
          </w:p>
        </w:tc>
        <w:tc>
          <w:tcPr>
            <w:tcW w:w="5373" w:type="dxa"/>
            <w:vAlign w:val="center"/>
          </w:tcPr>
          <w:p w14:paraId="5F3D3684" w14:textId="36D34CF8" w:rsidR="0091129C" w:rsidRPr="00291023" w:rsidRDefault="0091129C" w:rsidP="00C32BA2">
            <w:pPr>
              <w:spacing w:after="0"/>
              <w:rPr>
                <w:rFonts w:cs="Calibri"/>
                <w:color w:val="000000"/>
              </w:rPr>
            </w:pPr>
            <w:r w:rsidRPr="00291023">
              <w:rPr>
                <w:rFonts w:cs="Calibri"/>
                <w:color w:val="000000"/>
                <w:sz w:val="22"/>
                <w:szCs w:val="22"/>
              </w:rPr>
              <w:t>Zamawiający wymaga zapewnienia pełno</w:t>
            </w:r>
            <w:r w:rsidR="007C7A73">
              <w:rPr>
                <w:rFonts w:cs="Calibri"/>
                <w:color w:val="000000"/>
                <w:sz w:val="22"/>
                <w:szCs w:val="22"/>
              </w:rPr>
              <w:t xml:space="preserve"> - </w:t>
            </w:r>
            <w:r w:rsidRPr="00291023">
              <w:rPr>
                <w:rFonts w:cs="Calibri"/>
                <w:color w:val="000000"/>
                <w:sz w:val="22"/>
                <w:szCs w:val="22"/>
              </w:rPr>
              <w:t xml:space="preserve">branżowego nadzoru technologicznego w czasie budowy </w:t>
            </w:r>
            <w:r w:rsidR="005D07AE">
              <w:rPr>
                <w:rFonts w:cs="Calibri"/>
                <w:color w:val="000000"/>
                <w:sz w:val="22"/>
                <w:szCs w:val="22"/>
              </w:rPr>
              <w:t>i</w:t>
            </w:r>
            <w:r w:rsidR="005D07AE" w:rsidRPr="00291023">
              <w:rPr>
                <w:rFonts w:cs="Calibri"/>
                <w:color w:val="000000"/>
                <w:sz w:val="22"/>
                <w:szCs w:val="22"/>
              </w:rPr>
              <w:t xml:space="preserve">nstalacji </w:t>
            </w:r>
            <w:r w:rsidR="005D07AE">
              <w:rPr>
                <w:rFonts w:cs="Calibri"/>
                <w:color w:val="000000"/>
                <w:sz w:val="22"/>
                <w:szCs w:val="22"/>
              </w:rPr>
              <w:t xml:space="preserve">Demonstratora </w:t>
            </w:r>
            <w:r w:rsidRPr="00291023">
              <w:rPr>
                <w:rFonts w:cs="Calibri"/>
                <w:color w:val="000000"/>
                <w:sz w:val="22"/>
                <w:szCs w:val="22"/>
              </w:rPr>
              <w:t xml:space="preserve">jak również w okresie rozruchu wraz z </w:t>
            </w:r>
            <w:del w:id="24" w:author="Autor">
              <w:r w:rsidRPr="00291023" w:rsidDel="00C32BA2">
                <w:rPr>
                  <w:rFonts w:cs="Calibri"/>
                  <w:color w:val="000000"/>
                  <w:sz w:val="22"/>
                  <w:szCs w:val="22"/>
                </w:rPr>
                <w:delText xml:space="preserve">5 </w:delText>
              </w:r>
            </w:del>
            <w:ins w:id="25" w:author="Autor">
              <w:r w:rsidR="00C32BA2">
                <w:rPr>
                  <w:rFonts w:cs="Calibri"/>
                  <w:color w:val="000000"/>
                  <w:sz w:val="22"/>
                  <w:szCs w:val="22"/>
                </w:rPr>
                <w:t>2</w:t>
              </w:r>
              <w:r w:rsidR="00C32BA2" w:rsidRPr="00291023">
                <w:rPr>
                  <w:rFonts w:cs="Calibri"/>
                  <w:color w:val="000000"/>
                  <w:sz w:val="22"/>
                  <w:szCs w:val="22"/>
                </w:rPr>
                <w:t xml:space="preserve"> </w:t>
              </w:r>
            </w:ins>
            <w:r w:rsidRPr="00291023">
              <w:rPr>
                <w:rFonts w:cs="Calibri"/>
                <w:color w:val="000000"/>
                <w:sz w:val="22"/>
                <w:szCs w:val="22"/>
              </w:rPr>
              <w:t>letnim okresem po uruchomieniu obiektu. Nadzór technologiczny oczyszczalni ścieków w okresie eksploatacji obejmuje: udzielanie Użytkownikowi wsparcia merytorycznego w celu utrzymania prawidłowych parametrów procesowych i ciągłości pracy instalacji oraz wsparcia przy rozwiązywaniu zaistniałych problemów eksploatacyjnych,</w:t>
            </w:r>
            <w:r w:rsidRPr="00291023">
              <w:t xml:space="preserve"> </w:t>
            </w:r>
            <w:r w:rsidRPr="00291023">
              <w:rPr>
                <w:rFonts w:cs="Calibri"/>
                <w:color w:val="000000"/>
                <w:sz w:val="22"/>
                <w:szCs w:val="22"/>
              </w:rPr>
              <w:t>udzielanie wskazówek technologicznych pozwalających na optymalizację pracy oczyszczalni ścieków tak pod względem kosztów jak i ochrony środowiska.</w:t>
            </w:r>
          </w:p>
        </w:tc>
      </w:tr>
      <w:tr w:rsidR="0091129C" w:rsidRPr="00136C0D" w14:paraId="3A8196B2" w14:textId="77777777" w:rsidTr="00EF67F1">
        <w:trPr>
          <w:jc w:val="center"/>
        </w:trPr>
        <w:tc>
          <w:tcPr>
            <w:tcW w:w="480" w:type="dxa"/>
            <w:shd w:val="clear" w:color="auto" w:fill="auto"/>
            <w:vAlign w:val="center"/>
          </w:tcPr>
          <w:p w14:paraId="29B982C6" w14:textId="2691F4CD"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24</w:t>
            </w:r>
          </w:p>
        </w:tc>
        <w:tc>
          <w:tcPr>
            <w:tcW w:w="1557" w:type="dxa"/>
            <w:shd w:val="clear" w:color="auto" w:fill="auto"/>
            <w:vAlign w:val="center"/>
          </w:tcPr>
          <w:p w14:paraId="4CDAB2CE" w14:textId="10BA55EE" w:rsidR="0091129C" w:rsidRPr="00136C0D" w:rsidRDefault="0091129C" w:rsidP="002B043A">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7D0A709C" w14:textId="4B52E42E" w:rsidR="0091129C" w:rsidRPr="00136C0D" w:rsidRDefault="0091129C" w:rsidP="002B043A">
            <w:pPr>
              <w:spacing w:after="0"/>
              <w:rPr>
                <w:rFonts w:asciiTheme="minorHAnsi" w:hAnsiTheme="minorHAnsi" w:cstheme="minorBidi"/>
                <w:b/>
                <w:sz w:val="22"/>
                <w:szCs w:val="22"/>
              </w:rPr>
            </w:pPr>
            <w:r w:rsidRPr="624495BC">
              <w:rPr>
                <w:rFonts w:cs="Calibri"/>
                <w:b/>
                <w:color w:val="000000" w:themeColor="text1"/>
                <w:sz w:val="22"/>
                <w:szCs w:val="22"/>
              </w:rPr>
              <w:t>Szkolenie</w:t>
            </w:r>
          </w:p>
        </w:tc>
        <w:tc>
          <w:tcPr>
            <w:tcW w:w="5373" w:type="dxa"/>
            <w:vAlign w:val="center"/>
          </w:tcPr>
          <w:p w14:paraId="148F0078" w14:textId="7AB06A8B"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przeszkolenia wszystkich pracowników Użytkownika oddelegowanych do pracy przy obsłudze instalacji demonstracyjnej w zakresie prowadzenia wszystkich procesów technologicznych, oraz obsługi, bieżącej eksploatacji i konserwacji wszystkich urządzeń </w:t>
            </w:r>
            <w:r w:rsidR="00546525">
              <w:rPr>
                <w:rFonts w:cs="Calibri"/>
                <w:color w:val="000000" w:themeColor="text1"/>
                <w:sz w:val="22"/>
                <w:szCs w:val="22"/>
              </w:rPr>
              <w:t>D</w:t>
            </w:r>
            <w:r w:rsidR="00546525" w:rsidRPr="342DC6D8">
              <w:rPr>
                <w:rFonts w:cs="Calibri"/>
                <w:color w:val="000000" w:themeColor="text1"/>
                <w:sz w:val="22"/>
                <w:szCs w:val="22"/>
              </w:rPr>
              <w:t>emonstratora</w:t>
            </w:r>
            <w:r w:rsidRPr="342DC6D8">
              <w:rPr>
                <w:rFonts w:cs="Calibri"/>
                <w:color w:val="000000" w:themeColor="text1"/>
                <w:sz w:val="22"/>
                <w:szCs w:val="22"/>
              </w:rPr>
              <w:t xml:space="preserve">. Szkolenie ma być poprzedzone wykonaniem dokumentacji szkoleniowej oraz zakończone egzaminem i protokołem z przeprowadzenia szkolenia. Przeprowadzany na </w:t>
            </w:r>
            <w:r w:rsidRPr="342DC6D8">
              <w:rPr>
                <w:rFonts w:cs="Calibri"/>
                <w:color w:val="000000" w:themeColor="text1"/>
                <w:sz w:val="22"/>
                <w:szCs w:val="22"/>
              </w:rPr>
              <w:lastRenderedPageBreak/>
              <w:t xml:space="preserve">pracownikach Użytkownika egzamin musi potwierdzić, że Obsługa zdobyła niezbędną wiedzę i umiejętności. </w:t>
            </w:r>
            <w:r w:rsidRPr="342DC6D8">
              <w:rPr>
                <w:sz w:val="22"/>
                <w:szCs w:val="22"/>
              </w:rPr>
              <w:t xml:space="preserve">Raport ze szkolenia musi zawierać: opis omawianych zagadnień, wymiar czasowy, listę obecności, a także, uzyskane przez wszystkich uczestników szkolenia, oceny z egzaminu końcowego. </w:t>
            </w:r>
          </w:p>
        </w:tc>
      </w:tr>
      <w:tr w:rsidR="0091129C" w:rsidRPr="00136C0D" w14:paraId="06D2B0F1" w14:textId="77777777" w:rsidTr="00EF67F1">
        <w:trPr>
          <w:jc w:val="center"/>
        </w:trPr>
        <w:tc>
          <w:tcPr>
            <w:tcW w:w="480" w:type="dxa"/>
            <w:shd w:val="clear" w:color="auto" w:fill="auto"/>
            <w:vAlign w:val="center"/>
          </w:tcPr>
          <w:p w14:paraId="7F1CE1F6" w14:textId="38AC05FD" w:rsidR="0091129C" w:rsidRPr="00C861D8" w:rsidRDefault="0091129C" w:rsidP="002B043A">
            <w:pPr>
              <w:spacing w:after="0"/>
              <w:rPr>
                <w:rFonts w:cstheme="minorHAnsi"/>
                <w:b/>
              </w:rPr>
            </w:pPr>
            <w:r w:rsidRPr="00C861D8">
              <w:rPr>
                <w:rFonts w:cstheme="minorHAnsi"/>
                <w:b/>
              </w:rPr>
              <w:lastRenderedPageBreak/>
              <w:t>25</w:t>
            </w:r>
          </w:p>
        </w:tc>
        <w:tc>
          <w:tcPr>
            <w:tcW w:w="1557" w:type="dxa"/>
            <w:shd w:val="clear" w:color="auto" w:fill="auto"/>
            <w:vAlign w:val="center"/>
          </w:tcPr>
          <w:p w14:paraId="12158DE9" w14:textId="7F15E90D" w:rsidR="0091129C" w:rsidRPr="00AD3819" w:rsidRDefault="0091129C" w:rsidP="002B043A">
            <w:pPr>
              <w:spacing w:after="0"/>
              <w:rPr>
                <w:rFonts w:cstheme="minorHAnsi"/>
                <w:b/>
                <w:color w:val="000000"/>
              </w:rPr>
            </w:pPr>
            <w:r w:rsidRPr="00AD3819">
              <w:rPr>
                <w:rFonts w:asciiTheme="minorHAnsi" w:hAnsiTheme="minorHAnsi" w:cstheme="minorHAnsi"/>
                <w:b/>
                <w:color w:val="000000"/>
                <w:sz w:val="22"/>
                <w:szCs w:val="22"/>
              </w:rPr>
              <w:t>Demonstrator</w:t>
            </w:r>
          </w:p>
        </w:tc>
        <w:tc>
          <w:tcPr>
            <w:tcW w:w="2366" w:type="dxa"/>
            <w:shd w:val="clear" w:color="auto" w:fill="auto"/>
            <w:vAlign w:val="center"/>
          </w:tcPr>
          <w:p w14:paraId="5FF1DAB7" w14:textId="2A1E0C8A" w:rsidR="0091129C" w:rsidRPr="00AD3819" w:rsidRDefault="0091129C" w:rsidP="002B043A">
            <w:pPr>
              <w:spacing w:after="0"/>
              <w:rPr>
                <w:rFonts w:cs="Calibri"/>
                <w:b/>
                <w:color w:val="000000"/>
              </w:rPr>
            </w:pPr>
            <w:r w:rsidRPr="00AD3819">
              <w:rPr>
                <w:rFonts w:asciiTheme="minorHAnsi" w:hAnsiTheme="minorHAnsi" w:cstheme="minorHAnsi"/>
                <w:b/>
                <w:color w:val="000000"/>
                <w:sz w:val="22"/>
                <w:szCs w:val="22"/>
              </w:rPr>
              <w:t>Instrukcje</w:t>
            </w:r>
          </w:p>
        </w:tc>
        <w:tc>
          <w:tcPr>
            <w:tcW w:w="5373" w:type="dxa"/>
            <w:vAlign w:val="center"/>
          </w:tcPr>
          <w:p w14:paraId="5C608BB9" w14:textId="260D9300" w:rsidR="0091129C" w:rsidRPr="00E66897" w:rsidRDefault="0091129C" w:rsidP="00D94EA2">
            <w:pPr>
              <w:spacing w:after="0"/>
              <w:rPr>
                <w:rFonts w:cs="Calibri"/>
                <w:color w:val="000000"/>
                <w:highlight w:val="yellow"/>
              </w:rPr>
            </w:pPr>
            <w:r w:rsidRPr="00AD3819">
              <w:rPr>
                <w:sz w:val="22"/>
                <w:szCs w:val="22"/>
              </w:rPr>
              <w:t xml:space="preserve">Zamawiający wymaga opracowania i przedstawienia instrukcji: obsługi, eksploatacji i konserwacji </w:t>
            </w:r>
            <w:r w:rsidR="005D07AE">
              <w:rPr>
                <w:sz w:val="22"/>
                <w:szCs w:val="22"/>
              </w:rPr>
              <w:t>i</w:t>
            </w:r>
            <w:r w:rsidR="005D07AE" w:rsidRPr="00AD3819">
              <w:rPr>
                <w:sz w:val="22"/>
                <w:szCs w:val="22"/>
              </w:rPr>
              <w:t xml:space="preserve">nstalacji </w:t>
            </w:r>
            <w:r w:rsidR="005D07AE">
              <w:rPr>
                <w:rFonts w:cs="Calibri"/>
                <w:color w:val="000000"/>
                <w:sz w:val="22"/>
                <w:szCs w:val="22"/>
              </w:rPr>
              <w:t xml:space="preserve">Demonstratora </w:t>
            </w:r>
            <w:r w:rsidRPr="00AD3819">
              <w:rPr>
                <w:sz w:val="22"/>
                <w:szCs w:val="22"/>
              </w:rPr>
              <w:t>zawierającą również wytyczne BHP i ppoż. Wykonawca musi również przygotować instrukcje pierwszej pomocy oraz instrukcje stanowiskowe. Wszystkie dokumenty muszą być przygotowane zgodnie z obowiązującymi standardami określonymi przez polskie i europejskie normy.</w:t>
            </w:r>
            <w:r>
              <w:t xml:space="preserve"> </w:t>
            </w:r>
          </w:p>
        </w:tc>
      </w:tr>
      <w:tr w:rsidR="0091129C" w:rsidRPr="00081B45" w14:paraId="12FBB34C" w14:textId="77777777" w:rsidTr="00EF67F1">
        <w:trPr>
          <w:jc w:val="center"/>
        </w:trPr>
        <w:tc>
          <w:tcPr>
            <w:tcW w:w="480" w:type="dxa"/>
            <w:shd w:val="clear" w:color="auto" w:fill="auto"/>
            <w:vAlign w:val="center"/>
          </w:tcPr>
          <w:p w14:paraId="3E96A5F0" w14:textId="6EC805CF"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26</w:t>
            </w:r>
          </w:p>
        </w:tc>
        <w:tc>
          <w:tcPr>
            <w:tcW w:w="1557" w:type="dxa"/>
            <w:shd w:val="clear" w:color="auto" w:fill="auto"/>
            <w:vAlign w:val="center"/>
          </w:tcPr>
          <w:p w14:paraId="3468B25E" w14:textId="76014FB7" w:rsidR="0091129C" w:rsidRPr="00136C0D" w:rsidRDefault="0091129C" w:rsidP="002B043A">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Prace badawczo-rozwojowe</w:t>
            </w:r>
          </w:p>
        </w:tc>
        <w:tc>
          <w:tcPr>
            <w:tcW w:w="2366" w:type="dxa"/>
            <w:shd w:val="clear" w:color="auto" w:fill="auto"/>
            <w:vAlign w:val="center"/>
          </w:tcPr>
          <w:p w14:paraId="2F8F933F" w14:textId="3A945004" w:rsidR="0091129C" w:rsidRPr="00136C0D" w:rsidRDefault="0091129C" w:rsidP="002B043A">
            <w:pPr>
              <w:spacing w:after="0"/>
              <w:rPr>
                <w:rFonts w:asciiTheme="minorHAnsi" w:hAnsiTheme="minorHAnsi" w:cstheme="minorHAnsi"/>
                <w:b/>
                <w:sz w:val="22"/>
                <w:szCs w:val="22"/>
              </w:rPr>
            </w:pPr>
            <w:r>
              <w:rPr>
                <w:rFonts w:cs="Calibri"/>
                <w:b/>
                <w:color w:val="000000"/>
                <w:sz w:val="22"/>
                <w:szCs w:val="22"/>
              </w:rPr>
              <w:t>Lokalizacja prac B+R</w:t>
            </w:r>
          </w:p>
        </w:tc>
        <w:tc>
          <w:tcPr>
            <w:tcW w:w="5373" w:type="dxa"/>
            <w:vAlign w:val="center"/>
          </w:tcPr>
          <w:p w14:paraId="32109C39" w14:textId="52F094CF" w:rsidR="0091129C" w:rsidRPr="00136C0D" w:rsidRDefault="0091129C" w:rsidP="002B043A">
            <w:pPr>
              <w:spacing w:after="0"/>
              <w:rPr>
                <w:rFonts w:asciiTheme="minorHAnsi" w:hAnsiTheme="minorHAnsi" w:cstheme="minorHAnsi"/>
                <w:sz w:val="22"/>
                <w:szCs w:val="22"/>
              </w:rPr>
            </w:pPr>
            <w:r>
              <w:rPr>
                <w:rFonts w:cs="Calibri"/>
                <w:color w:val="000000"/>
                <w:sz w:val="22"/>
                <w:szCs w:val="22"/>
              </w:rPr>
              <w:t>Zamawiający wymaga wykonywania wszystkich prac badawczo-rozwojowych na terenie Polski</w:t>
            </w:r>
            <w:r w:rsidR="006B3387">
              <w:rPr>
                <w:rFonts w:cs="Calibri"/>
                <w:color w:val="000000"/>
                <w:sz w:val="22"/>
                <w:szCs w:val="22"/>
              </w:rPr>
              <w:t>.</w:t>
            </w:r>
          </w:p>
        </w:tc>
      </w:tr>
      <w:tr w:rsidR="0091129C" w:rsidRPr="00081B45" w14:paraId="1510EB9B" w14:textId="77777777" w:rsidTr="00EF67F1">
        <w:trPr>
          <w:jc w:val="center"/>
        </w:trPr>
        <w:tc>
          <w:tcPr>
            <w:tcW w:w="480" w:type="dxa"/>
            <w:shd w:val="clear" w:color="auto" w:fill="auto"/>
            <w:vAlign w:val="center"/>
          </w:tcPr>
          <w:p w14:paraId="78E47A49" w14:textId="5E46A0E2" w:rsidR="0091129C" w:rsidRPr="00C861D8" w:rsidRDefault="0091129C" w:rsidP="002B043A">
            <w:pPr>
              <w:spacing w:after="0"/>
              <w:rPr>
                <w:rFonts w:cstheme="minorHAnsi"/>
                <w:b/>
              </w:rPr>
            </w:pPr>
            <w:r w:rsidRPr="00C861D8">
              <w:rPr>
                <w:rFonts w:cstheme="minorHAnsi"/>
                <w:b/>
              </w:rPr>
              <w:t>27</w:t>
            </w:r>
          </w:p>
        </w:tc>
        <w:tc>
          <w:tcPr>
            <w:tcW w:w="1557" w:type="dxa"/>
            <w:shd w:val="clear" w:color="auto" w:fill="auto"/>
            <w:vAlign w:val="center"/>
          </w:tcPr>
          <w:p w14:paraId="70342C8A" w14:textId="71CD1CF2" w:rsidR="0091129C" w:rsidRPr="00AD3819" w:rsidRDefault="0091129C" w:rsidP="00173E5A">
            <w:pPr>
              <w:spacing w:after="0"/>
              <w:rPr>
                <w:rFonts w:cstheme="minorHAnsi"/>
                <w:b/>
                <w:color w:val="000000"/>
              </w:rPr>
            </w:pPr>
            <w:r w:rsidRPr="00AD3819">
              <w:rPr>
                <w:rFonts w:asciiTheme="minorHAnsi" w:hAnsiTheme="minorHAnsi" w:cstheme="minorHAnsi"/>
                <w:b/>
                <w:color w:val="000000"/>
                <w:sz w:val="22"/>
                <w:szCs w:val="22"/>
              </w:rPr>
              <w:t xml:space="preserve">Produkty dla opracowanych </w:t>
            </w:r>
            <w:r w:rsidR="002B424E">
              <w:rPr>
                <w:rFonts w:asciiTheme="minorHAnsi" w:hAnsiTheme="minorHAnsi" w:cstheme="minorHAnsi"/>
                <w:b/>
                <w:color w:val="000000"/>
                <w:sz w:val="22"/>
                <w:szCs w:val="22"/>
              </w:rPr>
              <w:t>T</w:t>
            </w:r>
            <w:r w:rsidR="002B424E" w:rsidRPr="00AD3819">
              <w:rPr>
                <w:rFonts w:asciiTheme="minorHAnsi" w:hAnsiTheme="minorHAnsi" w:cstheme="minorHAnsi"/>
                <w:b/>
                <w:color w:val="000000"/>
                <w:sz w:val="22"/>
                <w:szCs w:val="22"/>
              </w:rPr>
              <w:t>echnologii</w:t>
            </w:r>
          </w:p>
        </w:tc>
        <w:tc>
          <w:tcPr>
            <w:tcW w:w="2366" w:type="dxa"/>
            <w:shd w:val="clear" w:color="auto" w:fill="auto"/>
            <w:vAlign w:val="center"/>
          </w:tcPr>
          <w:p w14:paraId="1C9DAB3D" w14:textId="53276A07" w:rsidR="0091129C" w:rsidRPr="00AD3819" w:rsidRDefault="0091129C" w:rsidP="002B043A">
            <w:pPr>
              <w:spacing w:after="0"/>
              <w:rPr>
                <w:rFonts w:cs="Calibri"/>
                <w:b/>
                <w:color w:val="000000"/>
              </w:rPr>
            </w:pPr>
            <w:r w:rsidRPr="00AD3819">
              <w:rPr>
                <w:rFonts w:cs="Calibri"/>
                <w:b/>
                <w:color w:val="000000"/>
                <w:sz w:val="22"/>
                <w:szCs w:val="22"/>
              </w:rPr>
              <w:t>Certyfikaty i pozwolenia</w:t>
            </w:r>
          </w:p>
        </w:tc>
        <w:tc>
          <w:tcPr>
            <w:tcW w:w="5373" w:type="dxa"/>
            <w:vAlign w:val="center"/>
          </w:tcPr>
          <w:p w14:paraId="67BEF56F" w14:textId="76840F20" w:rsidR="0091129C" w:rsidRPr="00AD3819" w:rsidRDefault="0091129C" w:rsidP="00DB665B">
            <w:pPr>
              <w:spacing w:after="0"/>
              <w:rPr>
                <w:sz w:val="22"/>
                <w:szCs w:val="22"/>
              </w:rPr>
            </w:pPr>
            <w:r w:rsidRPr="00AD3819">
              <w:rPr>
                <w:sz w:val="22"/>
                <w:szCs w:val="22"/>
              </w:rPr>
              <w:t>Wykonawca zobowiązany jest do przedłożenia uzyskanych certyfikatów i pozwoleń na wprowadzenie na polski i europejski rynek gospodarczy wytworzonych produktów. W przypadku gdy Wykonawca nie uzyskał jeszcze do dnia zakończenia Etapu I decyzji o wydaniu certyfikatu (lub odpowiednich pozwoleń) powinien przedstawić: wykaz certyfikatów o które Wykonawca się ubiega z przewidywanym harmonogramem ich uzyskania oraz szczegółowy skład produktów dla jakich przewidziany jest certyfikat. Po wydaniu decyzji Wykonawca ma obowiązek ich dostarczenia do wglądu Zamawiającego (</w:t>
            </w:r>
            <w:r w:rsidR="006B3387">
              <w:rPr>
                <w:sz w:val="22"/>
                <w:szCs w:val="22"/>
              </w:rPr>
              <w:t xml:space="preserve">w Terminie Doręczenia Wyników Prac </w:t>
            </w:r>
            <w:r w:rsidR="006B3387" w:rsidRPr="00AD3819">
              <w:rPr>
                <w:sz w:val="22"/>
                <w:szCs w:val="22"/>
              </w:rPr>
              <w:t xml:space="preserve"> </w:t>
            </w:r>
            <w:r w:rsidRPr="00AD3819">
              <w:rPr>
                <w:sz w:val="22"/>
                <w:szCs w:val="22"/>
              </w:rPr>
              <w:t xml:space="preserve">Etapu II). Wszystkie pozwolenia i certyfikaty na wprowadzenie do obrotu produktów, muszą być wydawane przez instytucję/organ administracyjny odpowiedzialny za akceptację produktów i przygotowanie takich decyzji na podstawie aktualnego stanu prawnego (np. Ministerstwo Rolnictwa i </w:t>
            </w:r>
            <w:r w:rsidR="00316E2F">
              <w:rPr>
                <w:sz w:val="22"/>
                <w:szCs w:val="22"/>
              </w:rPr>
              <w:t xml:space="preserve">Rozwoju </w:t>
            </w:r>
            <w:r w:rsidRPr="00AD3819">
              <w:rPr>
                <w:sz w:val="22"/>
                <w:szCs w:val="22"/>
              </w:rPr>
              <w:t>Wsi)</w:t>
            </w:r>
            <w:r w:rsidR="006C10F4">
              <w:rPr>
                <w:sz w:val="22"/>
                <w:szCs w:val="22"/>
              </w:rPr>
              <w:t>.</w:t>
            </w:r>
          </w:p>
        </w:tc>
      </w:tr>
    </w:tbl>
    <w:p w14:paraId="4C92DDA4" w14:textId="77777777" w:rsidR="00B75F86" w:rsidRDefault="00B75F86" w:rsidP="00B75F86">
      <w:pPr>
        <w:spacing w:after="0"/>
        <w:rPr>
          <w:rFonts w:cstheme="majorHAnsi"/>
          <w:sz w:val="24"/>
        </w:rPr>
      </w:pPr>
    </w:p>
    <w:p w14:paraId="60E0F16A" w14:textId="1BC0F9C6" w:rsidR="00B75F86" w:rsidRPr="00B75F86" w:rsidRDefault="00B75F86" w:rsidP="00EF67F1">
      <w:pPr>
        <w:pStyle w:val="Nagwek2"/>
      </w:pPr>
      <w:r w:rsidRPr="00B75F86">
        <w:t>Wymagania Opcjonalne</w:t>
      </w:r>
    </w:p>
    <w:p w14:paraId="38BB8909" w14:textId="0B582DE5" w:rsidR="00B75F86" w:rsidRPr="00EF67F1" w:rsidRDefault="004831B4" w:rsidP="004831B4">
      <w:pPr>
        <w:spacing w:after="0"/>
        <w:jc w:val="both"/>
        <w:rPr>
          <w:rFonts w:cstheme="majorHAnsi"/>
        </w:rPr>
      </w:pPr>
      <w:r w:rsidRPr="00EF67F1">
        <w:rPr>
          <w:rFonts w:cstheme="majorHAnsi"/>
        </w:rPr>
        <w:t xml:space="preserve">Wymagania Opcjonalne stanowią wartość dodaną w </w:t>
      </w:r>
      <w:r w:rsidR="0087517F" w:rsidRPr="00EF67F1">
        <w:rPr>
          <w:rFonts w:cstheme="majorHAnsi"/>
        </w:rPr>
        <w:t>Przedsięwzięciu</w:t>
      </w:r>
      <w:r w:rsidRPr="00EF67F1">
        <w:rPr>
          <w:rFonts w:cstheme="majorHAnsi"/>
        </w:rPr>
        <w:t xml:space="preserve">. Za spełnienie Wymagań Opcjonalnych, </w:t>
      </w:r>
      <w:r w:rsidR="00E11991" w:rsidRPr="00EF67F1">
        <w:rPr>
          <w:rFonts w:cstheme="majorHAnsi"/>
        </w:rPr>
        <w:t>Wykonawca otrzymuje</w:t>
      </w:r>
      <w:r w:rsidRPr="00EF67F1">
        <w:rPr>
          <w:rFonts w:cstheme="majorHAnsi"/>
        </w:rPr>
        <w:t xml:space="preserve"> dodatkowe punkty podczas oceny. </w:t>
      </w:r>
      <w:r w:rsidR="00651C97" w:rsidRPr="00EF67F1">
        <w:rPr>
          <w:rFonts w:cstheme="majorHAnsi"/>
        </w:rPr>
        <w:t>Wymagania Opcjonalne</w:t>
      </w:r>
      <w:r w:rsidRPr="00EF67F1">
        <w:rPr>
          <w:rFonts w:cstheme="majorHAnsi"/>
        </w:rPr>
        <w:t xml:space="preserve"> zostały przedstawione w Tab. 2.</w:t>
      </w:r>
    </w:p>
    <w:p w14:paraId="50E558DF" w14:textId="77777777" w:rsidR="00B03C7A" w:rsidRPr="00EF67F1" w:rsidRDefault="00B03C7A" w:rsidP="004831B4">
      <w:pPr>
        <w:spacing w:after="0"/>
        <w:jc w:val="both"/>
        <w:rPr>
          <w:rFonts w:cstheme="majorHAnsi"/>
        </w:rPr>
      </w:pPr>
    </w:p>
    <w:p w14:paraId="5BD65A9E" w14:textId="78B5CB05" w:rsidR="004831B4" w:rsidRPr="00EF67F1" w:rsidRDefault="004831B4" w:rsidP="005C4557">
      <w:pPr>
        <w:spacing w:before="240"/>
        <w:rPr>
          <w:rFonts w:cstheme="majorHAnsi"/>
        </w:rPr>
      </w:pPr>
      <w:r w:rsidRPr="00EF67F1">
        <w:rPr>
          <w:rFonts w:cstheme="majorHAnsi"/>
          <w:b/>
        </w:rPr>
        <w:t>Tabela 2</w:t>
      </w:r>
      <w:r w:rsidRPr="00EF67F1">
        <w:rPr>
          <w:rFonts w:cstheme="majorHAnsi"/>
        </w:rPr>
        <w:t xml:space="preserve">. Wymagania </w:t>
      </w:r>
      <w:r w:rsidR="00307E45" w:rsidRPr="00EF67F1">
        <w:rPr>
          <w:rFonts w:cstheme="majorHAnsi"/>
        </w:rPr>
        <w:t>O</w:t>
      </w:r>
      <w:r w:rsidRPr="00EF67F1">
        <w:rPr>
          <w:rFonts w:cstheme="majorHAnsi"/>
        </w:rPr>
        <w:t>pcjonalne w Przedsięwzięciu.</w:t>
      </w:r>
    </w:p>
    <w:tbl>
      <w:tblPr>
        <w:tblStyle w:val="Tabela-Siatka"/>
        <w:tblW w:w="9776" w:type="dxa"/>
        <w:jc w:val="center"/>
        <w:tblLook w:val="04A0" w:firstRow="1" w:lastRow="0" w:firstColumn="1" w:lastColumn="0" w:noHBand="0" w:noVBand="1"/>
        <w:tblPrChange w:id="26" w:author="Autor">
          <w:tblPr>
            <w:tblStyle w:val="Tabela-Siatka"/>
            <w:tblW w:w="9776" w:type="dxa"/>
            <w:jc w:val="center"/>
            <w:tblLook w:val="04A0" w:firstRow="1" w:lastRow="0" w:firstColumn="1" w:lastColumn="0" w:noHBand="0" w:noVBand="1"/>
          </w:tblPr>
        </w:tblPrChange>
      </w:tblPr>
      <w:tblGrid>
        <w:gridCol w:w="546"/>
        <w:gridCol w:w="1669"/>
        <w:gridCol w:w="2229"/>
        <w:gridCol w:w="5332"/>
        <w:tblGridChange w:id="27">
          <w:tblGrid>
            <w:gridCol w:w="546"/>
            <w:gridCol w:w="1669"/>
            <w:gridCol w:w="2229"/>
            <w:gridCol w:w="5332"/>
          </w:tblGrid>
        </w:tblGridChange>
      </w:tblGrid>
      <w:tr w:rsidR="0091129C" w:rsidRPr="00EF67F1" w14:paraId="5A8D2122" w14:textId="77777777" w:rsidTr="007A0E27">
        <w:trPr>
          <w:trHeight w:val="708"/>
          <w:jc w:val="center"/>
          <w:trPrChange w:id="28" w:author="Autor">
            <w:trPr>
              <w:trHeight w:val="708"/>
              <w:jc w:val="center"/>
            </w:trPr>
          </w:trPrChange>
        </w:trPr>
        <w:tc>
          <w:tcPr>
            <w:tcW w:w="546" w:type="dxa"/>
            <w:shd w:val="clear" w:color="auto" w:fill="E2EFD9" w:themeFill="accent6" w:themeFillTint="33"/>
            <w:vAlign w:val="center"/>
            <w:tcPrChange w:id="29" w:author="Autor">
              <w:tcPr>
                <w:tcW w:w="531" w:type="dxa"/>
                <w:shd w:val="clear" w:color="auto" w:fill="E2EFD9" w:themeFill="accent6" w:themeFillTint="33"/>
                <w:vAlign w:val="center"/>
              </w:tcPr>
            </w:tcPrChange>
          </w:tcPr>
          <w:p w14:paraId="410B6677" w14:textId="291BBFCF" w:rsidR="0091129C" w:rsidRPr="00EF67F1" w:rsidRDefault="00727C94" w:rsidP="004D3729">
            <w:pPr>
              <w:spacing w:after="0"/>
              <w:rPr>
                <w:rFonts w:asciiTheme="minorHAnsi" w:hAnsiTheme="minorHAnsi" w:cstheme="minorHAnsi"/>
                <w:b/>
                <w:sz w:val="22"/>
                <w:szCs w:val="22"/>
              </w:rPr>
            </w:pPr>
            <w:r w:rsidRPr="00EF67F1">
              <w:rPr>
                <w:rFonts w:asciiTheme="minorHAnsi" w:hAnsiTheme="minorHAnsi" w:cstheme="minorHAnsi"/>
                <w:b/>
                <w:sz w:val="22"/>
                <w:szCs w:val="22"/>
              </w:rPr>
              <w:lastRenderedPageBreak/>
              <w:t>L.p</w:t>
            </w:r>
            <w:r w:rsidRPr="00EF67F1">
              <w:rPr>
                <w:rFonts w:cstheme="minorHAnsi"/>
                <w:b/>
                <w:sz w:val="22"/>
                <w:szCs w:val="22"/>
              </w:rPr>
              <w:t>.</w:t>
            </w:r>
          </w:p>
        </w:tc>
        <w:tc>
          <w:tcPr>
            <w:tcW w:w="1669" w:type="dxa"/>
            <w:shd w:val="clear" w:color="auto" w:fill="E2EFD9" w:themeFill="accent6" w:themeFillTint="33"/>
            <w:vAlign w:val="center"/>
            <w:tcPrChange w:id="30" w:author="Autor">
              <w:tcPr>
                <w:tcW w:w="1670" w:type="dxa"/>
                <w:shd w:val="clear" w:color="auto" w:fill="E2EFD9" w:themeFill="accent6" w:themeFillTint="33"/>
                <w:vAlign w:val="center"/>
              </w:tcPr>
            </w:tcPrChange>
          </w:tcPr>
          <w:p w14:paraId="6D66B114" w14:textId="0501E85E" w:rsidR="0091129C" w:rsidRPr="00EF67F1" w:rsidRDefault="005C41E0" w:rsidP="004D3729">
            <w:pPr>
              <w:spacing w:after="0"/>
              <w:rPr>
                <w:rFonts w:asciiTheme="minorHAnsi" w:hAnsiTheme="minorHAnsi" w:cstheme="minorHAnsi"/>
                <w:b/>
                <w:sz w:val="22"/>
                <w:szCs w:val="22"/>
              </w:rPr>
            </w:pPr>
            <w:r w:rsidRPr="00EF67F1">
              <w:rPr>
                <w:rFonts w:asciiTheme="minorHAnsi" w:hAnsiTheme="minorHAnsi" w:cstheme="minorHAnsi"/>
                <w:b/>
                <w:color w:val="000000"/>
                <w:sz w:val="22"/>
                <w:szCs w:val="22"/>
              </w:rPr>
              <w:t>KATEGORIA</w:t>
            </w:r>
          </w:p>
        </w:tc>
        <w:tc>
          <w:tcPr>
            <w:tcW w:w="2229" w:type="dxa"/>
            <w:shd w:val="clear" w:color="auto" w:fill="E2EFD9" w:themeFill="accent6" w:themeFillTint="33"/>
            <w:vAlign w:val="center"/>
            <w:tcPrChange w:id="31" w:author="Autor">
              <w:tcPr>
                <w:tcW w:w="2231" w:type="dxa"/>
                <w:shd w:val="clear" w:color="auto" w:fill="E2EFD9" w:themeFill="accent6" w:themeFillTint="33"/>
                <w:vAlign w:val="center"/>
              </w:tcPr>
            </w:tcPrChange>
          </w:tcPr>
          <w:p w14:paraId="17A441E8" w14:textId="77777777" w:rsidR="0091129C" w:rsidRPr="00EF67F1" w:rsidRDefault="0091129C" w:rsidP="004D3729">
            <w:pPr>
              <w:spacing w:after="0"/>
              <w:rPr>
                <w:rFonts w:asciiTheme="minorHAnsi" w:hAnsiTheme="minorHAnsi" w:cstheme="minorHAnsi"/>
                <w:b/>
                <w:sz w:val="22"/>
                <w:szCs w:val="22"/>
              </w:rPr>
            </w:pPr>
            <w:r w:rsidRPr="00EF67F1">
              <w:rPr>
                <w:rFonts w:cs="Calibri"/>
                <w:b/>
                <w:color w:val="000000"/>
                <w:sz w:val="22"/>
                <w:szCs w:val="22"/>
              </w:rPr>
              <w:t>NAZWA WYMAGANIA</w:t>
            </w:r>
          </w:p>
        </w:tc>
        <w:tc>
          <w:tcPr>
            <w:tcW w:w="5332" w:type="dxa"/>
            <w:shd w:val="clear" w:color="auto" w:fill="E2EFD9" w:themeFill="accent6" w:themeFillTint="33"/>
            <w:vAlign w:val="center"/>
            <w:tcPrChange w:id="32" w:author="Autor">
              <w:tcPr>
                <w:tcW w:w="5344" w:type="dxa"/>
                <w:shd w:val="clear" w:color="auto" w:fill="E2EFD9" w:themeFill="accent6" w:themeFillTint="33"/>
                <w:vAlign w:val="center"/>
              </w:tcPr>
            </w:tcPrChange>
          </w:tcPr>
          <w:p w14:paraId="13811BA7" w14:textId="1EFD7E28" w:rsidR="0091129C" w:rsidRPr="00EF67F1" w:rsidRDefault="0091129C" w:rsidP="00C861D8">
            <w:pPr>
              <w:spacing w:after="0"/>
              <w:jc w:val="center"/>
              <w:rPr>
                <w:rFonts w:asciiTheme="minorHAnsi" w:hAnsiTheme="minorHAnsi" w:cstheme="minorHAnsi"/>
                <w:b/>
                <w:sz w:val="22"/>
                <w:szCs w:val="22"/>
              </w:rPr>
            </w:pPr>
            <w:r w:rsidRPr="00EF67F1">
              <w:rPr>
                <w:rFonts w:cs="Calibri"/>
                <w:b/>
                <w:color w:val="000000"/>
                <w:sz w:val="22"/>
                <w:szCs w:val="22"/>
              </w:rPr>
              <w:t xml:space="preserve">OPIS </w:t>
            </w:r>
            <w:r w:rsidR="00607C6B" w:rsidRPr="00EF67F1">
              <w:rPr>
                <w:rFonts w:cs="Calibri"/>
                <w:b/>
                <w:color w:val="000000"/>
                <w:sz w:val="22"/>
                <w:szCs w:val="22"/>
              </w:rPr>
              <w:t xml:space="preserve">WYMAGANIA </w:t>
            </w:r>
            <w:r w:rsidR="00C861D8" w:rsidRPr="00EF67F1">
              <w:rPr>
                <w:rFonts w:cs="Calibri"/>
                <w:b/>
                <w:color w:val="000000"/>
                <w:sz w:val="22"/>
                <w:szCs w:val="22"/>
              </w:rPr>
              <w:t xml:space="preserve">ORAZ </w:t>
            </w:r>
            <w:r w:rsidRPr="00EF67F1">
              <w:rPr>
                <w:rFonts w:cs="Calibri"/>
                <w:b/>
                <w:color w:val="000000"/>
                <w:sz w:val="22"/>
                <w:szCs w:val="22"/>
              </w:rPr>
              <w:t>OBOWIĄZUJĄCE PARAMETRY DO SPEŁNIENA</w:t>
            </w:r>
          </w:p>
        </w:tc>
      </w:tr>
      <w:tr w:rsidR="0091129C" w:rsidRPr="00EF67F1" w14:paraId="15DD680A" w14:textId="77777777" w:rsidTr="007A0E27">
        <w:trPr>
          <w:jc w:val="center"/>
          <w:trPrChange w:id="33" w:author="Autor">
            <w:trPr>
              <w:jc w:val="center"/>
            </w:trPr>
          </w:trPrChange>
        </w:trPr>
        <w:tc>
          <w:tcPr>
            <w:tcW w:w="546" w:type="dxa"/>
            <w:shd w:val="clear" w:color="auto" w:fill="auto"/>
            <w:vAlign w:val="center"/>
            <w:tcPrChange w:id="34" w:author="Autor">
              <w:tcPr>
                <w:tcW w:w="531" w:type="dxa"/>
                <w:shd w:val="clear" w:color="auto" w:fill="auto"/>
                <w:vAlign w:val="center"/>
              </w:tcPr>
            </w:tcPrChange>
          </w:tcPr>
          <w:p w14:paraId="733D060A" w14:textId="52A57286" w:rsidR="0091129C" w:rsidRPr="00EF67F1" w:rsidRDefault="0091129C" w:rsidP="00426E65">
            <w:pPr>
              <w:spacing w:after="0"/>
              <w:rPr>
                <w:rFonts w:asciiTheme="minorHAnsi" w:hAnsiTheme="minorHAnsi" w:cstheme="minorHAnsi"/>
                <w:b/>
                <w:sz w:val="22"/>
                <w:szCs w:val="22"/>
              </w:rPr>
            </w:pPr>
            <w:r w:rsidRPr="00EF67F1">
              <w:rPr>
                <w:rFonts w:asciiTheme="minorHAnsi" w:hAnsiTheme="minorHAnsi" w:cstheme="minorHAnsi"/>
                <w:b/>
                <w:sz w:val="22"/>
                <w:szCs w:val="22"/>
              </w:rPr>
              <w:t>1</w:t>
            </w:r>
          </w:p>
        </w:tc>
        <w:tc>
          <w:tcPr>
            <w:tcW w:w="1669" w:type="dxa"/>
            <w:shd w:val="clear" w:color="auto" w:fill="auto"/>
            <w:vAlign w:val="center"/>
            <w:tcPrChange w:id="35" w:author="Autor">
              <w:tcPr>
                <w:tcW w:w="1670" w:type="dxa"/>
                <w:shd w:val="clear" w:color="auto" w:fill="auto"/>
                <w:vAlign w:val="center"/>
              </w:tcPr>
            </w:tcPrChange>
          </w:tcPr>
          <w:p w14:paraId="071DB508" w14:textId="72849C45"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Technologia</w:t>
            </w:r>
          </w:p>
        </w:tc>
        <w:tc>
          <w:tcPr>
            <w:tcW w:w="2229" w:type="dxa"/>
            <w:shd w:val="clear" w:color="auto" w:fill="auto"/>
            <w:vAlign w:val="center"/>
            <w:tcPrChange w:id="36" w:author="Autor">
              <w:tcPr>
                <w:tcW w:w="2231" w:type="dxa"/>
                <w:shd w:val="clear" w:color="auto" w:fill="auto"/>
                <w:vAlign w:val="center"/>
              </w:tcPr>
            </w:tcPrChange>
          </w:tcPr>
          <w:p w14:paraId="19B6B014" w14:textId="1D115379"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Modułowość</w:t>
            </w:r>
          </w:p>
        </w:tc>
        <w:tc>
          <w:tcPr>
            <w:tcW w:w="5332" w:type="dxa"/>
            <w:vAlign w:val="center"/>
            <w:tcPrChange w:id="37" w:author="Autor">
              <w:tcPr>
                <w:tcW w:w="5344" w:type="dxa"/>
                <w:vAlign w:val="center"/>
              </w:tcPr>
            </w:tcPrChange>
          </w:tcPr>
          <w:p w14:paraId="108D9D46" w14:textId="5A07DB0D" w:rsidR="0091129C" w:rsidRPr="00EF67F1" w:rsidRDefault="0091129C" w:rsidP="342DC6D8">
            <w:pPr>
              <w:spacing w:after="0"/>
              <w:rPr>
                <w:rFonts w:asciiTheme="minorHAnsi" w:hAnsiTheme="minorHAnsi" w:cstheme="minorBidi"/>
                <w:sz w:val="22"/>
                <w:szCs w:val="22"/>
              </w:rPr>
            </w:pPr>
            <w:r w:rsidRPr="00EF67F1">
              <w:rPr>
                <w:rFonts w:cs="Calibri"/>
                <w:color w:val="000000" w:themeColor="text1"/>
                <w:sz w:val="22"/>
                <w:szCs w:val="22"/>
              </w:rPr>
              <w:t>Zamawiający wymaga</w:t>
            </w:r>
            <w:r w:rsidR="6B1D5C5D" w:rsidRPr="00EF67F1">
              <w:rPr>
                <w:rFonts w:cs="Calibri"/>
                <w:color w:val="000000" w:themeColor="text1"/>
                <w:sz w:val="22"/>
                <w:szCs w:val="22"/>
              </w:rPr>
              <w:t>,</w:t>
            </w:r>
            <w:r w:rsidRPr="00EF67F1">
              <w:rPr>
                <w:rFonts w:cs="Calibri"/>
                <w:color w:val="000000" w:themeColor="text1"/>
                <w:sz w:val="22"/>
                <w:szCs w:val="22"/>
              </w:rPr>
              <w:t xml:space="preserve"> aby opracowane </w:t>
            </w:r>
            <w:r w:rsidR="00F9540E" w:rsidRPr="00EF67F1">
              <w:rPr>
                <w:rFonts w:cs="Calibri"/>
                <w:color w:val="000000" w:themeColor="text1"/>
                <w:sz w:val="22"/>
                <w:szCs w:val="22"/>
              </w:rPr>
              <w:t xml:space="preserve">w ramach Rozwiązania </w:t>
            </w:r>
            <w:r w:rsidRPr="00EF67F1">
              <w:rPr>
                <w:rFonts w:cs="Calibri"/>
                <w:color w:val="000000" w:themeColor="text1"/>
                <w:sz w:val="22"/>
                <w:szCs w:val="22"/>
              </w:rPr>
              <w:t>technologie mogły być stosowane jako oddzielne moduły. Moduł musi zawierać kompletną funkcjonalną technologię (np. do odzysku wody). Technologie mogą być rozdzielone, na kilka niezależnych elementów, które mogą być dowolnie mieszane i dopasowywane w różnych konfiguracjach w innych ciągach technologicznych w dalszym etapie komercjalizacji na innych obiektach.</w:t>
            </w:r>
          </w:p>
        </w:tc>
      </w:tr>
      <w:tr w:rsidR="0091129C" w:rsidRPr="00EF67F1" w:rsidDel="00C32BA2" w14:paraId="7BFEE6AC" w14:textId="3CD3D913" w:rsidTr="007A0E27">
        <w:trPr>
          <w:jc w:val="center"/>
          <w:del w:id="38" w:author="Autor"/>
          <w:trPrChange w:id="39" w:author="Autor">
            <w:trPr>
              <w:jc w:val="center"/>
            </w:trPr>
          </w:trPrChange>
        </w:trPr>
        <w:tc>
          <w:tcPr>
            <w:tcW w:w="546" w:type="dxa"/>
            <w:shd w:val="clear" w:color="auto" w:fill="auto"/>
            <w:vAlign w:val="center"/>
            <w:tcPrChange w:id="40" w:author="Autor">
              <w:tcPr>
                <w:tcW w:w="531" w:type="dxa"/>
                <w:shd w:val="clear" w:color="auto" w:fill="auto"/>
                <w:vAlign w:val="center"/>
              </w:tcPr>
            </w:tcPrChange>
          </w:tcPr>
          <w:p w14:paraId="69ECFA82" w14:textId="0A7B4C36" w:rsidR="0091129C" w:rsidRPr="00EF67F1" w:rsidDel="00C32BA2" w:rsidRDefault="0091129C" w:rsidP="00426E65">
            <w:pPr>
              <w:spacing w:after="0"/>
              <w:rPr>
                <w:del w:id="41" w:author="Autor"/>
                <w:rFonts w:asciiTheme="minorHAnsi" w:hAnsiTheme="minorHAnsi" w:cstheme="minorHAnsi"/>
                <w:b/>
                <w:sz w:val="22"/>
                <w:szCs w:val="22"/>
              </w:rPr>
            </w:pPr>
            <w:del w:id="42" w:author="Autor">
              <w:r w:rsidRPr="00EF67F1" w:rsidDel="00C32BA2">
                <w:rPr>
                  <w:rFonts w:asciiTheme="minorHAnsi" w:hAnsiTheme="minorHAnsi" w:cstheme="minorHAnsi"/>
                  <w:b/>
                  <w:sz w:val="22"/>
                  <w:szCs w:val="22"/>
                </w:rPr>
                <w:delText>2</w:delText>
              </w:r>
            </w:del>
          </w:p>
        </w:tc>
        <w:tc>
          <w:tcPr>
            <w:tcW w:w="1669" w:type="dxa"/>
            <w:shd w:val="clear" w:color="auto" w:fill="auto"/>
            <w:vAlign w:val="center"/>
            <w:tcPrChange w:id="43" w:author="Autor">
              <w:tcPr>
                <w:tcW w:w="1670" w:type="dxa"/>
                <w:shd w:val="clear" w:color="auto" w:fill="auto"/>
                <w:vAlign w:val="center"/>
              </w:tcPr>
            </w:tcPrChange>
          </w:tcPr>
          <w:p w14:paraId="435333E1" w14:textId="002BD88E" w:rsidR="0091129C" w:rsidRPr="00EF67F1" w:rsidDel="00C32BA2" w:rsidRDefault="0091129C" w:rsidP="00426E65">
            <w:pPr>
              <w:spacing w:after="0"/>
              <w:rPr>
                <w:del w:id="44" w:author="Autor"/>
                <w:rFonts w:asciiTheme="minorHAnsi" w:hAnsiTheme="minorHAnsi" w:cstheme="minorHAnsi"/>
                <w:b/>
                <w:sz w:val="22"/>
                <w:szCs w:val="22"/>
              </w:rPr>
            </w:pPr>
            <w:del w:id="45" w:author="Autor">
              <w:r w:rsidRPr="00EF67F1" w:rsidDel="00C32BA2">
                <w:rPr>
                  <w:rFonts w:cs="Calibri"/>
                  <w:b/>
                  <w:sz w:val="22"/>
                  <w:szCs w:val="22"/>
                </w:rPr>
                <w:delText>Technologia</w:delText>
              </w:r>
            </w:del>
          </w:p>
        </w:tc>
        <w:tc>
          <w:tcPr>
            <w:tcW w:w="2229" w:type="dxa"/>
            <w:shd w:val="clear" w:color="auto" w:fill="auto"/>
            <w:vAlign w:val="center"/>
            <w:tcPrChange w:id="46" w:author="Autor">
              <w:tcPr>
                <w:tcW w:w="2231" w:type="dxa"/>
                <w:shd w:val="clear" w:color="auto" w:fill="auto"/>
                <w:vAlign w:val="center"/>
              </w:tcPr>
            </w:tcPrChange>
          </w:tcPr>
          <w:p w14:paraId="69FA12BB" w14:textId="2ABEDC4A" w:rsidR="0091129C" w:rsidRPr="00EF67F1" w:rsidDel="00C32BA2" w:rsidRDefault="0091129C" w:rsidP="00426E65">
            <w:pPr>
              <w:spacing w:after="0"/>
              <w:rPr>
                <w:del w:id="47" w:author="Autor"/>
                <w:rFonts w:asciiTheme="minorHAnsi" w:hAnsiTheme="minorHAnsi" w:cstheme="minorHAnsi"/>
                <w:b/>
                <w:sz w:val="22"/>
                <w:szCs w:val="22"/>
              </w:rPr>
            </w:pPr>
            <w:del w:id="48" w:author="Autor">
              <w:r w:rsidRPr="00EF67F1" w:rsidDel="00C32BA2">
                <w:rPr>
                  <w:rFonts w:cs="Calibri"/>
                  <w:b/>
                  <w:sz w:val="22"/>
                  <w:szCs w:val="22"/>
                </w:rPr>
                <w:delText>Uniwersalność</w:delText>
              </w:r>
            </w:del>
          </w:p>
        </w:tc>
        <w:tc>
          <w:tcPr>
            <w:tcW w:w="5332" w:type="dxa"/>
            <w:vAlign w:val="center"/>
            <w:tcPrChange w:id="49" w:author="Autor">
              <w:tcPr>
                <w:tcW w:w="5344" w:type="dxa"/>
                <w:vAlign w:val="center"/>
              </w:tcPr>
            </w:tcPrChange>
          </w:tcPr>
          <w:p w14:paraId="39AD8187" w14:textId="260F87A7" w:rsidR="0091129C" w:rsidRPr="00EF67F1" w:rsidDel="00C32BA2" w:rsidRDefault="0091129C" w:rsidP="342DC6D8">
            <w:pPr>
              <w:spacing w:after="0"/>
              <w:rPr>
                <w:del w:id="50" w:author="Autor"/>
                <w:rFonts w:asciiTheme="minorHAnsi" w:hAnsiTheme="minorHAnsi" w:cstheme="minorBidi"/>
                <w:sz w:val="22"/>
                <w:szCs w:val="22"/>
              </w:rPr>
            </w:pPr>
            <w:del w:id="51" w:author="Autor">
              <w:r w:rsidRPr="00EF67F1" w:rsidDel="00C32BA2">
                <w:rPr>
                  <w:rFonts w:cs="Calibri"/>
                  <w:color w:val="000000" w:themeColor="text1"/>
                  <w:sz w:val="22"/>
                  <w:szCs w:val="22"/>
                </w:rPr>
                <w:delText>Zamawiający wymaga</w:delText>
              </w:r>
              <w:r w:rsidR="7B39404F" w:rsidRPr="00EF67F1" w:rsidDel="00C32BA2">
                <w:rPr>
                  <w:rFonts w:cs="Calibri"/>
                  <w:color w:val="000000" w:themeColor="text1"/>
                  <w:sz w:val="22"/>
                  <w:szCs w:val="22"/>
                </w:rPr>
                <w:delText>,</w:delText>
              </w:r>
              <w:r w:rsidRPr="00EF67F1" w:rsidDel="00C32BA2">
                <w:rPr>
                  <w:rFonts w:cs="Calibri"/>
                  <w:color w:val="000000" w:themeColor="text1"/>
                  <w:sz w:val="22"/>
                  <w:szCs w:val="22"/>
                </w:rPr>
                <w:delText xml:space="preserve"> aby opracowane technologie, były wykorzystywane zarówno do ścieków komunalnych jak i </w:delText>
              </w:r>
              <w:r w:rsidRPr="00EF67F1" w:rsidDel="00C32BA2">
                <w:rPr>
                  <w:rFonts w:cs="Calibri"/>
                  <w:sz w:val="22"/>
                  <w:szCs w:val="22"/>
                </w:rPr>
                <w:delText xml:space="preserve">przemysłowych (wymagane jest wskazanie i opisanie min 2 gałęzi przemysłu) </w:delText>
              </w:r>
              <w:r w:rsidRPr="00EF67F1" w:rsidDel="00C32BA2">
                <w:rPr>
                  <w:rFonts w:cs="Calibri"/>
                  <w:color w:val="000000" w:themeColor="text1"/>
                  <w:sz w:val="22"/>
                  <w:szCs w:val="22"/>
                </w:rPr>
                <w:delText>bez zmian integralnych elementów wchodzących w skład instalacji.</w:delText>
              </w:r>
            </w:del>
          </w:p>
        </w:tc>
      </w:tr>
      <w:tr w:rsidR="0091129C" w:rsidRPr="00EF67F1" w14:paraId="7A250F6E" w14:textId="77777777" w:rsidTr="007A0E27">
        <w:trPr>
          <w:jc w:val="center"/>
          <w:trPrChange w:id="52" w:author="Autor">
            <w:trPr>
              <w:jc w:val="center"/>
            </w:trPr>
          </w:trPrChange>
        </w:trPr>
        <w:tc>
          <w:tcPr>
            <w:tcW w:w="546" w:type="dxa"/>
            <w:shd w:val="clear" w:color="auto" w:fill="auto"/>
            <w:vAlign w:val="center"/>
            <w:tcPrChange w:id="53" w:author="Autor">
              <w:tcPr>
                <w:tcW w:w="531" w:type="dxa"/>
                <w:shd w:val="clear" w:color="auto" w:fill="auto"/>
                <w:vAlign w:val="center"/>
              </w:tcPr>
            </w:tcPrChange>
          </w:tcPr>
          <w:p w14:paraId="7CE44CBE" w14:textId="4A6CF31E" w:rsidR="0091129C" w:rsidRPr="00EF67F1" w:rsidRDefault="0091129C" w:rsidP="00426E65">
            <w:pPr>
              <w:spacing w:after="0"/>
              <w:rPr>
                <w:rFonts w:asciiTheme="minorHAnsi" w:hAnsiTheme="minorHAnsi" w:cstheme="minorHAnsi"/>
                <w:b/>
                <w:sz w:val="22"/>
                <w:szCs w:val="22"/>
              </w:rPr>
            </w:pPr>
            <w:del w:id="54" w:author="Autor">
              <w:r w:rsidRPr="00EF67F1" w:rsidDel="00C32BA2">
                <w:rPr>
                  <w:rFonts w:asciiTheme="minorHAnsi" w:hAnsiTheme="minorHAnsi" w:cstheme="minorHAnsi"/>
                  <w:b/>
                  <w:sz w:val="22"/>
                  <w:szCs w:val="22"/>
                </w:rPr>
                <w:delText>3</w:delText>
              </w:r>
            </w:del>
            <w:ins w:id="55" w:author="Autor">
              <w:r w:rsidR="00C32BA2">
                <w:rPr>
                  <w:rFonts w:asciiTheme="minorHAnsi" w:hAnsiTheme="minorHAnsi" w:cstheme="minorHAnsi"/>
                  <w:b/>
                  <w:sz w:val="22"/>
                  <w:szCs w:val="22"/>
                </w:rPr>
                <w:t>2</w:t>
              </w:r>
            </w:ins>
          </w:p>
        </w:tc>
        <w:tc>
          <w:tcPr>
            <w:tcW w:w="1669" w:type="dxa"/>
            <w:shd w:val="clear" w:color="auto" w:fill="auto"/>
            <w:vAlign w:val="center"/>
            <w:tcPrChange w:id="56" w:author="Autor">
              <w:tcPr>
                <w:tcW w:w="1670" w:type="dxa"/>
                <w:shd w:val="clear" w:color="auto" w:fill="auto"/>
                <w:vAlign w:val="center"/>
              </w:tcPr>
            </w:tcPrChange>
          </w:tcPr>
          <w:p w14:paraId="5D610364" w14:textId="0514D110"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Technologia</w:t>
            </w:r>
          </w:p>
        </w:tc>
        <w:tc>
          <w:tcPr>
            <w:tcW w:w="2229" w:type="dxa"/>
            <w:shd w:val="clear" w:color="auto" w:fill="auto"/>
            <w:vAlign w:val="center"/>
            <w:tcPrChange w:id="57" w:author="Autor">
              <w:tcPr>
                <w:tcW w:w="2231" w:type="dxa"/>
                <w:shd w:val="clear" w:color="auto" w:fill="auto"/>
                <w:vAlign w:val="center"/>
              </w:tcPr>
            </w:tcPrChange>
          </w:tcPr>
          <w:p w14:paraId="6DCC0298" w14:textId="77EC36AE"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Usuwanie metali ciężkich</w:t>
            </w:r>
          </w:p>
        </w:tc>
        <w:tc>
          <w:tcPr>
            <w:tcW w:w="5332" w:type="dxa"/>
            <w:vAlign w:val="center"/>
            <w:tcPrChange w:id="58" w:author="Autor">
              <w:tcPr>
                <w:tcW w:w="5344" w:type="dxa"/>
                <w:vAlign w:val="center"/>
              </w:tcPr>
            </w:tcPrChange>
          </w:tcPr>
          <w:p w14:paraId="468C774E" w14:textId="73B67078" w:rsidR="0091129C" w:rsidRPr="00EF67F1" w:rsidRDefault="0091129C" w:rsidP="00F5331E">
            <w:pPr>
              <w:spacing w:after="0"/>
              <w:rPr>
                <w:rFonts w:asciiTheme="minorHAnsi" w:hAnsiTheme="minorHAnsi" w:cstheme="minorBidi"/>
                <w:sz w:val="22"/>
                <w:szCs w:val="22"/>
              </w:rPr>
            </w:pPr>
            <w:r w:rsidRPr="00EF67F1">
              <w:rPr>
                <w:rFonts w:cs="Calibri"/>
                <w:color w:val="000000" w:themeColor="text1"/>
                <w:sz w:val="22"/>
                <w:szCs w:val="22"/>
              </w:rPr>
              <w:t>Zamawiający wymaga</w:t>
            </w:r>
            <w:r w:rsidR="22313C57" w:rsidRPr="00EF67F1">
              <w:rPr>
                <w:rFonts w:cs="Calibri"/>
                <w:color w:val="000000" w:themeColor="text1"/>
                <w:sz w:val="22"/>
                <w:szCs w:val="22"/>
              </w:rPr>
              <w:t>,</w:t>
            </w:r>
            <w:r w:rsidRPr="00EF67F1">
              <w:rPr>
                <w:rFonts w:cs="Calibri"/>
                <w:color w:val="000000" w:themeColor="text1"/>
                <w:sz w:val="22"/>
                <w:szCs w:val="22"/>
              </w:rPr>
              <w:t xml:space="preserve"> aby opracowane technologie umożliwiały usuwanie </w:t>
            </w:r>
            <w:r w:rsidRPr="00EF67F1">
              <w:rPr>
                <w:rFonts w:cs="Calibri"/>
                <w:b/>
                <w:bCs/>
                <w:color w:val="000000" w:themeColor="text1"/>
                <w:sz w:val="22"/>
                <w:szCs w:val="22"/>
              </w:rPr>
              <w:t xml:space="preserve">lub </w:t>
            </w:r>
            <w:r w:rsidRPr="00EF67F1">
              <w:rPr>
                <w:rFonts w:cs="Calibri"/>
                <w:color w:val="000000" w:themeColor="text1"/>
                <w:sz w:val="22"/>
                <w:szCs w:val="22"/>
              </w:rPr>
              <w:t>odzysk metali ciężkich z oczyszczanych ścieków (w tym ścieków odprowadzanych do odbiornika oraz odzyskiwanej wody), oraz z osadów ściekowych. Zamawiający wymaga przeprowadzenia i przedstawienia (udokumentowania) badań na obecność metali ciężkich: miedź (Cu), ołów (Pb), chrom (Cr), kadm (Cd), rtęć (Hg), nikiel (Ni), dla ścieków dopływających i po oczyszczeniu oraz w powstałych osadach. Badania muszą być przeprowadzone zgodnie z obowiązującymi polskimi i europejskimi normami</w:t>
            </w:r>
            <w:ins w:id="59" w:author="Autor">
              <w:r w:rsidR="00C32BA2">
                <w:rPr>
                  <w:rFonts w:cs="Calibri"/>
                  <w:color w:val="000000" w:themeColor="text1"/>
                  <w:sz w:val="22"/>
                  <w:szCs w:val="22"/>
                </w:rPr>
                <w:t xml:space="preserve">. </w:t>
              </w:r>
            </w:ins>
            <w:del w:id="60" w:author="Autor">
              <w:r w:rsidR="00325D7B" w:rsidRPr="00EF67F1" w:rsidDel="00F5331E">
                <w:rPr>
                  <w:rFonts w:cs="Calibri"/>
                  <w:color w:val="000000" w:themeColor="text1"/>
                  <w:sz w:val="22"/>
                  <w:szCs w:val="22"/>
                </w:rPr>
                <w:delText xml:space="preserve"> </w:delText>
              </w:r>
            </w:del>
            <w:ins w:id="61" w:author="Autor">
              <w:r w:rsidR="00A1186D" w:rsidRPr="00A1186D">
                <w:rPr>
                  <w:rFonts w:cs="Calibri"/>
                  <w:color w:val="000000" w:themeColor="text1"/>
                  <w:sz w:val="22"/>
                  <w:szCs w:val="22"/>
                </w:rPr>
                <w:t>Zamawiający, przy założeniu, że w ściekach dopływających stężenia metali ciężkich będą na poziome co najmniej dwukrotnie wyższym niż te wymienione w Załączniku nr 4 Rozporządzenia Ministra Gospodarki Wodnej i Żeglugi Śródlądowej z dnia 12 lipca 2019 r., wymaga, aby zaproponowane technologie, umożliwiały usuwanie lub odzysk metali ciężkich, co najmniej do stężeń określonych w powyższym rozporządzeniu (na potrzeby niniejszego Przedsięwzięcia przyjęto najwyższe dopuszczalne wartości substancji zanieczyszczających dla ścieków przemysłowych, zapis: „dotyczy wszystkich/pozostałych rodzajów ścieków”).</w:t>
              </w:r>
            </w:ins>
            <w:del w:id="62" w:author="Autor">
              <w:r w:rsidR="00325D7B" w:rsidRPr="00EF67F1" w:rsidDel="00C32BA2">
                <w:rPr>
                  <w:rFonts w:cs="Calibri"/>
                  <w:color w:val="000000" w:themeColor="text1"/>
                  <w:sz w:val="22"/>
                  <w:szCs w:val="22"/>
                </w:rPr>
                <w:delText xml:space="preserve">przez </w:delText>
              </w:r>
              <w:r w:rsidR="00752A92" w:rsidRPr="00EF67F1" w:rsidDel="00C32BA2">
                <w:rPr>
                  <w:rFonts w:cs="Calibri"/>
                  <w:color w:val="000000" w:themeColor="text1"/>
                  <w:sz w:val="22"/>
                  <w:szCs w:val="22"/>
                </w:rPr>
                <w:delText>laboratorium akredytowane w Polsce jak i przez zagraniczne akredytowane laboratorium, posiadające akredytację przyznaną przez inne państwo członkowskie Unii Europejskiej</w:delText>
              </w:r>
              <w:r w:rsidRPr="00EF67F1" w:rsidDel="00C32BA2">
                <w:rPr>
                  <w:rFonts w:cs="Calibri"/>
                  <w:color w:val="000000" w:themeColor="text1"/>
                  <w:sz w:val="22"/>
                  <w:szCs w:val="22"/>
                </w:rPr>
                <w:delText>.</w:delText>
              </w:r>
            </w:del>
          </w:p>
        </w:tc>
      </w:tr>
      <w:tr w:rsidR="0091129C" w:rsidRPr="00EF67F1" w14:paraId="1D174237" w14:textId="77777777" w:rsidTr="007A0E27">
        <w:trPr>
          <w:jc w:val="center"/>
          <w:trPrChange w:id="63" w:author="Autor">
            <w:trPr>
              <w:jc w:val="center"/>
            </w:trPr>
          </w:trPrChange>
        </w:trPr>
        <w:tc>
          <w:tcPr>
            <w:tcW w:w="546" w:type="dxa"/>
            <w:shd w:val="clear" w:color="auto" w:fill="auto"/>
            <w:vAlign w:val="center"/>
            <w:tcPrChange w:id="64" w:author="Autor">
              <w:tcPr>
                <w:tcW w:w="531" w:type="dxa"/>
                <w:shd w:val="clear" w:color="auto" w:fill="auto"/>
                <w:vAlign w:val="center"/>
              </w:tcPr>
            </w:tcPrChange>
          </w:tcPr>
          <w:p w14:paraId="7ACDD755" w14:textId="689A190A" w:rsidR="0091129C" w:rsidRPr="00EF67F1" w:rsidRDefault="0091129C" w:rsidP="00426E65">
            <w:pPr>
              <w:spacing w:after="0"/>
              <w:rPr>
                <w:rFonts w:asciiTheme="minorHAnsi" w:hAnsiTheme="minorHAnsi" w:cstheme="minorHAnsi"/>
                <w:b/>
                <w:sz w:val="22"/>
                <w:szCs w:val="22"/>
              </w:rPr>
            </w:pPr>
            <w:del w:id="65" w:author="Autor">
              <w:r w:rsidRPr="00EF67F1" w:rsidDel="00C32BA2">
                <w:rPr>
                  <w:rFonts w:asciiTheme="minorHAnsi" w:hAnsiTheme="minorHAnsi" w:cstheme="minorHAnsi"/>
                  <w:b/>
                  <w:sz w:val="22"/>
                  <w:szCs w:val="22"/>
                </w:rPr>
                <w:delText>4</w:delText>
              </w:r>
            </w:del>
            <w:ins w:id="66" w:author="Autor">
              <w:r w:rsidR="00C32BA2">
                <w:rPr>
                  <w:rFonts w:asciiTheme="minorHAnsi" w:hAnsiTheme="minorHAnsi" w:cstheme="minorHAnsi"/>
                  <w:b/>
                  <w:sz w:val="22"/>
                  <w:szCs w:val="22"/>
                </w:rPr>
                <w:t>3</w:t>
              </w:r>
            </w:ins>
          </w:p>
        </w:tc>
        <w:tc>
          <w:tcPr>
            <w:tcW w:w="1669" w:type="dxa"/>
            <w:shd w:val="clear" w:color="auto" w:fill="auto"/>
            <w:vAlign w:val="center"/>
            <w:tcPrChange w:id="67" w:author="Autor">
              <w:tcPr>
                <w:tcW w:w="1670" w:type="dxa"/>
                <w:shd w:val="clear" w:color="auto" w:fill="auto"/>
                <w:vAlign w:val="center"/>
              </w:tcPr>
            </w:tcPrChange>
          </w:tcPr>
          <w:p w14:paraId="45CAD921" w14:textId="1C01DAD8"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Demonstrator</w:t>
            </w:r>
          </w:p>
        </w:tc>
        <w:tc>
          <w:tcPr>
            <w:tcW w:w="2229" w:type="dxa"/>
            <w:shd w:val="clear" w:color="auto" w:fill="auto"/>
            <w:vAlign w:val="center"/>
            <w:tcPrChange w:id="68" w:author="Autor">
              <w:tcPr>
                <w:tcW w:w="2231" w:type="dxa"/>
                <w:shd w:val="clear" w:color="auto" w:fill="auto"/>
                <w:vAlign w:val="center"/>
              </w:tcPr>
            </w:tcPrChange>
          </w:tcPr>
          <w:p w14:paraId="11F8AD91" w14:textId="30A6DC9B"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Sprzęt/ wyposażenie do analiz laboratoryjnych</w:t>
            </w:r>
          </w:p>
        </w:tc>
        <w:tc>
          <w:tcPr>
            <w:tcW w:w="5332" w:type="dxa"/>
            <w:vAlign w:val="center"/>
            <w:tcPrChange w:id="69" w:author="Autor">
              <w:tcPr>
                <w:tcW w:w="5344" w:type="dxa"/>
                <w:vAlign w:val="center"/>
              </w:tcPr>
            </w:tcPrChange>
          </w:tcPr>
          <w:p w14:paraId="0C2760B5" w14:textId="09775349" w:rsidR="0091129C" w:rsidRPr="00EF67F1" w:rsidRDefault="0091129C" w:rsidP="00B03C7A">
            <w:pPr>
              <w:spacing w:after="0"/>
              <w:rPr>
                <w:rFonts w:asciiTheme="minorHAnsi" w:hAnsiTheme="minorHAnsi" w:cstheme="minorHAnsi"/>
                <w:sz w:val="22"/>
                <w:szCs w:val="22"/>
              </w:rPr>
            </w:pPr>
            <w:r w:rsidRPr="00EF67F1">
              <w:rPr>
                <w:rFonts w:cs="Calibri"/>
                <w:color w:val="000000"/>
                <w:sz w:val="22"/>
                <w:szCs w:val="22"/>
              </w:rPr>
              <w:t>Zamawiający wymaga dostarczenia i przekazania sprzętu laboratoryjnego (lub wyposażenia) do analiz laboratoryjnych umożliwiających prowadzenie analiz jakościowych dopływających ścieków oraz powstałych produktów</w:t>
            </w:r>
            <w:r w:rsidR="00B03C7A" w:rsidRPr="00EF67F1">
              <w:rPr>
                <w:rFonts w:cs="Calibri"/>
                <w:color w:val="000000"/>
                <w:sz w:val="22"/>
                <w:szCs w:val="22"/>
              </w:rPr>
              <w:t xml:space="preserve"> w celu kontroli prawidłowego funkcjonowania opracowanej i wdrożonej Technologii</w:t>
            </w:r>
            <w:r w:rsidRPr="00EF67F1">
              <w:rPr>
                <w:rFonts w:cs="Calibri"/>
                <w:color w:val="000000"/>
                <w:sz w:val="22"/>
                <w:szCs w:val="22"/>
              </w:rPr>
              <w:t>. Dostarczany sprzęt musi posiadać wszystkie certyfikaty jakościowe zgodne z wymaganiami branżowym</w:t>
            </w:r>
            <w:r w:rsidRPr="00EF67F1">
              <w:rPr>
                <w:rFonts w:cs="Calibri"/>
                <w:color w:val="000000" w:themeColor="text1"/>
                <w:sz w:val="22"/>
                <w:szCs w:val="22"/>
              </w:rPr>
              <w:t>i.</w:t>
            </w:r>
            <w:ins w:id="70" w:author="Autor">
              <w:r w:rsidR="00C32BA2">
                <w:rPr>
                  <w:rFonts w:cs="Calibri"/>
                  <w:color w:val="000000" w:themeColor="text1"/>
                  <w:sz w:val="22"/>
                  <w:szCs w:val="22"/>
                </w:rPr>
                <w:t xml:space="preserve"> </w:t>
              </w:r>
              <w:r w:rsidR="00C32BA2" w:rsidRPr="00C32BA2">
                <w:rPr>
                  <w:rFonts w:cs="Calibri"/>
                  <w:color w:val="000000" w:themeColor="text1"/>
                  <w:sz w:val="22"/>
                  <w:szCs w:val="22"/>
                </w:rPr>
                <w:t xml:space="preserve">W przypadku gdy Wykonawca deklaruje spełnienie wymagania oraz gdy przyszły Użytkownik Demonstratora dysponuje już specjalistycznym laboratorium i wraz z nim odpowiednim wyposażeniem i/lub sprzętem do analiz laboratoryjnych, Zamawiający wymaga przedstawienia szczegółowej listy planowanego sprzętu i/lub </w:t>
              </w:r>
              <w:r w:rsidR="00C32BA2" w:rsidRPr="00C32BA2">
                <w:rPr>
                  <w:rFonts w:cs="Calibri"/>
                  <w:color w:val="000000" w:themeColor="text1"/>
                  <w:sz w:val="22"/>
                  <w:szCs w:val="22"/>
                </w:rPr>
                <w:lastRenderedPageBreak/>
                <w:t>wyposażenia jaki Wykonawca zobowiązuje się dostarczyć wraz z ceną oraz listy sprzętu i/lub wyposażenia jaki Użytkownik posiada. Minimalna wartość oferowanego przez Wykonawcę Sprzętu / wyposażenia do analiz laboratoryjnych musi wynosić min. 30% wartości dotychczasowego wyposażenia laboratorium</w:t>
              </w:r>
              <w:r w:rsidR="00C32BA2">
                <w:rPr>
                  <w:rFonts w:cs="Calibri"/>
                  <w:color w:val="000000" w:themeColor="text1"/>
                  <w:sz w:val="22"/>
                  <w:szCs w:val="22"/>
                </w:rPr>
                <w:t>.</w:t>
              </w:r>
            </w:ins>
          </w:p>
        </w:tc>
      </w:tr>
      <w:tr w:rsidR="0091129C" w:rsidRPr="00EF67F1" w14:paraId="20148503" w14:textId="77777777" w:rsidTr="007A0E27">
        <w:trPr>
          <w:jc w:val="center"/>
          <w:trPrChange w:id="71" w:author="Autor">
            <w:trPr>
              <w:jc w:val="center"/>
            </w:trPr>
          </w:trPrChange>
        </w:trPr>
        <w:tc>
          <w:tcPr>
            <w:tcW w:w="546" w:type="dxa"/>
            <w:shd w:val="clear" w:color="auto" w:fill="auto"/>
            <w:vAlign w:val="center"/>
            <w:tcPrChange w:id="72" w:author="Autor">
              <w:tcPr>
                <w:tcW w:w="531" w:type="dxa"/>
                <w:shd w:val="clear" w:color="auto" w:fill="auto"/>
                <w:vAlign w:val="center"/>
              </w:tcPr>
            </w:tcPrChange>
          </w:tcPr>
          <w:p w14:paraId="2053EC82" w14:textId="794B7BC9" w:rsidR="0091129C" w:rsidRPr="00EF67F1" w:rsidRDefault="0091129C" w:rsidP="00426E65">
            <w:pPr>
              <w:spacing w:after="0"/>
              <w:rPr>
                <w:rFonts w:asciiTheme="minorHAnsi" w:hAnsiTheme="minorHAnsi" w:cstheme="minorHAnsi"/>
                <w:b/>
                <w:sz w:val="22"/>
                <w:szCs w:val="22"/>
              </w:rPr>
            </w:pPr>
            <w:del w:id="73" w:author="Autor">
              <w:r w:rsidRPr="00EF67F1" w:rsidDel="00C32BA2">
                <w:rPr>
                  <w:rFonts w:asciiTheme="minorHAnsi" w:hAnsiTheme="minorHAnsi" w:cstheme="minorHAnsi"/>
                  <w:b/>
                  <w:sz w:val="22"/>
                  <w:szCs w:val="22"/>
                </w:rPr>
                <w:lastRenderedPageBreak/>
                <w:delText>5</w:delText>
              </w:r>
            </w:del>
            <w:ins w:id="74" w:author="Autor">
              <w:r w:rsidR="00C32BA2">
                <w:rPr>
                  <w:rFonts w:asciiTheme="minorHAnsi" w:hAnsiTheme="minorHAnsi" w:cstheme="minorHAnsi"/>
                  <w:b/>
                  <w:sz w:val="22"/>
                  <w:szCs w:val="22"/>
                </w:rPr>
                <w:t>4</w:t>
              </w:r>
            </w:ins>
          </w:p>
        </w:tc>
        <w:tc>
          <w:tcPr>
            <w:tcW w:w="1669" w:type="dxa"/>
            <w:shd w:val="clear" w:color="auto" w:fill="auto"/>
            <w:vAlign w:val="center"/>
            <w:tcPrChange w:id="75" w:author="Autor">
              <w:tcPr>
                <w:tcW w:w="1670" w:type="dxa"/>
                <w:shd w:val="clear" w:color="auto" w:fill="auto"/>
                <w:vAlign w:val="center"/>
              </w:tcPr>
            </w:tcPrChange>
          </w:tcPr>
          <w:p w14:paraId="4EA4F75D" w14:textId="5A5ADA8D"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Demonstrator</w:t>
            </w:r>
          </w:p>
        </w:tc>
        <w:tc>
          <w:tcPr>
            <w:tcW w:w="2229" w:type="dxa"/>
            <w:shd w:val="clear" w:color="auto" w:fill="auto"/>
            <w:vAlign w:val="center"/>
            <w:tcPrChange w:id="76" w:author="Autor">
              <w:tcPr>
                <w:tcW w:w="2231" w:type="dxa"/>
                <w:shd w:val="clear" w:color="auto" w:fill="auto"/>
                <w:vAlign w:val="center"/>
              </w:tcPr>
            </w:tcPrChange>
          </w:tcPr>
          <w:p w14:paraId="29B29735" w14:textId="2F408A56"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 xml:space="preserve">Dodatkowe opomiarowanie ciągu technologicznego </w:t>
            </w:r>
          </w:p>
        </w:tc>
        <w:tc>
          <w:tcPr>
            <w:tcW w:w="5332" w:type="dxa"/>
            <w:vAlign w:val="center"/>
            <w:tcPrChange w:id="77" w:author="Autor">
              <w:tcPr>
                <w:tcW w:w="5344" w:type="dxa"/>
                <w:vAlign w:val="center"/>
              </w:tcPr>
            </w:tcPrChange>
          </w:tcPr>
          <w:p w14:paraId="435F9FB9" w14:textId="5A11F388" w:rsidR="0091129C" w:rsidRPr="00EF67F1" w:rsidRDefault="0091129C" w:rsidP="00B03C7A">
            <w:pPr>
              <w:spacing w:after="0"/>
              <w:rPr>
                <w:rFonts w:asciiTheme="minorHAnsi" w:hAnsiTheme="minorHAnsi" w:cstheme="minorHAnsi"/>
                <w:sz w:val="22"/>
                <w:szCs w:val="22"/>
              </w:rPr>
            </w:pPr>
            <w:r w:rsidRPr="00EF67F1">
              <w:rPr>
                <w:rFonts w:cs="Calibri"/>
                <w:color w:val="000000"/>
                <w:sz w:val="22"/>
                <w:szCs w:val="22"/>
              </w:rPr>
              <w:t>Zamawiający wymaga dostarczenia, zamontowania i przetestowania dodatkowych czujników pomiarowych (analizatory/rejestratory), które usprawnią proces monitoringu on-line w ciągu technologicznym dla bieżących badanych parametrów</w:t>
            </w:r>
            <w:r w:rsidR="00B03C7A" w:rsidRPr="00EF67F1">
              <w:rPr>
                <w:rFonts w:cs="Calibri"/>
                <w:color w:val="000000"/>
                <w:sz w:val="22"/>
                <w:szCs w:val="22"/>
              </w:rPr>
              <w:t xml:space="preserve"> w opracowanej i wdrożonej Technologii</w:t>
            </w:r>
            <w:r w:rsidRPr="00EF67F1">
              <w:rPr>
                <w:rFonts w:cs="Calibri"/>
                <w:color w:val="000000"/>
                <w:sz w:val="22"/>
                <w:szCs w:val="22"/>
              </w:rPr>
              <w:t>. Dostarczane mierniki (sprzęt) muszą posiadać wszystkie certyfikaty jakościowe zgodne z wymaganiami branżowymi</w:t>
            </w:r>
            <w:ins w:id="78" w:author="Autor">
              <w:r w:rsidR="00C32BA2">
                <w:rPr>
                  <w:rFonts w:cs="Calibri"/>
                  <w:color w:val="000000"/>
                  <w:sz w:val="22"/>
                  <w:szCs w:val="22"/>
                </w:rPr>
                <w:t xml:space="preserve">. </w:t>
              </w:r>
              <w:r w:rsidR="00C32BA2" w:rsidRPr="00C32BA2">
                <w:rPr>
                  <w:rFonts w:cs="Calibri"/>
                  <w:color w:val="000000"/>
                  <w:sz w:val="22"/>
                  <w:szCs w:val="22"/>
                </w:rPr>
                <w:t>W przypadku gdy Wykonawca deklaruje spełnienie wymagania, Zamawiający wymaga przedstawienia szczegółowej listy planowanych, dodatkowych czujników pomiarowych jaki Wykonawca zobowiązuje się dostarczyć wraz z ceną oraz określenia ich dodatkowej funkcji i korzyści wybiegających poza spełnienie Wymagania Obligatoryjnego opisanego w Tabeli 1 pkt 15. Minimalna wartość oferowanego przez Wykonawcę dodatkowego opomiarowania ciągu technologicznego musi wynosić min. 10 % wartości podstawowego opomiarowania.</w:t>
              </w:r>
            </w:ins>
          </w:p>
        </w:tc>
      </w:tr>
      <w:tr w:rsidR="0091129C" w:rsidRPr="00EF67F1" w14:paraId="3E4D4C8A" w14:textId="77777777" w:rsidTr="007A0E27">
        <w:trPr>
          <w:jc w:val="center"/>
          <w:trPrChange w:id="79" w:author="Autor">
            <w:trPr>
              <w:jc w:val="center"/>
            </w:trPr>
          </w:trPrChange>
        </w:trPr>
        <w:tc>
          <w:tcPr>
            <w:tcW w:w="546" w:type="dxa"/>
            <w:shd w:val="clear" w:color="auto" w:fill="auto"/>
            <w:vAlign w:val="center"/>
            <w:tcPrChange w:id="80" w:author="Autor">
              <w:tcPr>
                <w:tcW w:w="531" w:type="dxa"/>
                <w:shd w:val="clear" w:color="auto" w:fill="auto"/>
                <w:vAlign w:val="center"/>
              </w:tcPr>
            </w:tcPrChange>
          </w:tcPr>
          <w:p w14:paraId="1EEAEDAA" w14:textId="0C97884C" w:rsidR="0091129C" w:rsidRPr="00EF67F1" w:rsidRDefault="5C8CC1FF" w:rsidP="6943D654">
            <w:pPr>
              <w:spacing w:after="0"/>
              <w:rPr>
                <w:rFonts w:cstheme="minorBidi"/>
                <w:b/>
                <w:sz w:val="22"/>
                <w:szCs w:val="22"/>
              </w:rPr>
            </w:pPr>
            <w:del w:id="81" w:author="Autor">
              <w:r w:rsidRPr="00EF67F1" w:rsidDel="00C32BA2">
                <w:rPr>
                  <w:b/>
                  <w:sz w:val="22"/>
                  <w:szCs w:val="22"/>
                </w:rPr>
                <w:delText>6</w:delText>
              </w:r>
            </w:del>
            <w:ins w:id="82" w:author="Autor">
              <w:r w:rsidR="00C32BA2">
                <w:rPr>
                  <w:b/>
                  <w:sz w:val="22"/>
                  <w:szCs w:val="22"/>
                </w:rPr>
                <w:t>5</w:t>
              </w:r>
            </w:ins>
          </w:p>
        </w:tc>
        <w:tc>
          <w:tcPr>
            <w:tcW w:w="1669" w:type="dxa"/>
            <w:shd w:val="clear" w:color="auto" w:fill="auto"/>
            <w:vAlign w:val="center"/>
            <w:tcPrChange w:id="83" w:author="Autor">
              <w:tcPr>
                <w:tcW w:w="1670" w:type="dxa"/>
                <w:shd w:val="clear" w:color="auto" w:fill="auto"/>
                <w:vAlign w:val="center"/>
              </w:tcPr>
            </w:tcPrChange>
          </w:tcPr>
          <w:p w14:paraId="35AC560B" w14:textId="41A09076" w:rsidR="0091129C" w:rsidRPr="00EF67F1" w:rsidRDefault="0091129C" w:rsidP="00426E65">
            <w:pPr>
              <w:spacing w:after="0"/>
              <w:rPr>
                <w:rFonts w:cs="Calibri"/>
                <w:b/>
                <w:sz w:val="22"/>
                <w:szCs w:val="22"/>
                <w:highlight w:val="yellow"/>
              </w:rPr>
            </w:pPr>
            <w:r w:rsidRPr="00EF67F1">
              <w:rPr>
                <w:rFonts w:cs="Calibri"/>
                <w:b/>
                <w:sz w:val="22"/>
                <w:szCs w:val="22"/>
              </w:rPr>
              <w:t>Demonstrator</w:t>
            </w:r>
          </w:p>
        </w:tc>
        <w:tc>
          <w:tcPr>
            <w:tcW w:w="2229" w:type="dxa"/>
            <w:shd w:val="clear" w:color="auto" w:fill="auto"/>
            <w:vAlign w:val="center"/>
            <w:tcPrChange w:id="84" w:author="Autor">
              <w:tcPr>
                <w:tcW w:w="2231" w:type="dxa"/>
                <w:shd w:val="clear" w:color="auto" w:fill="auto"/>
                <w:vAlign w:val="center"/>
              </w:tcPr>
            </w:tcPrChange>
          </w:tcPr>
          <w:p w14:paraId="2F6DC22F" w14:textId="0D4741BA" w:rsidR="0091129C" w:rsidRPr="00EF67F1" w:rsidRDefault="0091129C" w:rsidP="00851271">
            <w:pPr>
              <w:spacing w:after="0"/>
              <w:rPr>
                <w:rFonts w:cs="Calibri"/>
                <w:b/>
                <w:sz w:val="22"/>
                <w:szCs w:val="22"/>
                <w:highlight w:val="yellow"/>
              </w:rPr>
            </w:pPr>
            <w:r w:rsidRPr="00EF67F1">
              <w:rPr>
                <w:rFonts w:cs="Calibri"/>
                <w:b/>
                <w:color w:val="000000" w:themeColor="text1"/>
                <w:sz w:val="22"/>
                <w:szCs w:val="22"/>
              </w:rPr>
              <w:t>Zintegrowany system informatyczny</w:t>
            </w:r>
          </w:p>
        </w:tc>
        <w:tc>
          <w:tcPr>
            <w:tcW w:w="5332" w:type="dxa"/>
            <w:vAlign w:val="center"/>
            <w:tcPrChange w:id="85" w:author="Autor">
              <w:tcPr>
                <w:tcW w:w="5344" w:type="dxa"/>
                <w:vAlign w:val="center"/>
              </w:tcPr>
            </w:tcPrChange>
          </w:tcPr>
          <w:p w14:paraId="20BF44EA" w14:textId="000085DB" w:rsidR="0091129C" w:rsidRPr="00EF67F1" w:rsidRDefault="0091129C" w:rsidP="00E64479">
            <w:pPr>
              <w:spacing w:after="0"/>
              <w:rPr>
                <w:rFonts w:cs="Calibri"/>
                <w:color w:val="000000"/>
                <w:sz w:val="22"/>
                <w:szCs w:val="22"/>
                <w:highlight w:val="yellow"/>
              </w:rPr>
            </w:pPr>
            <w:r w:rsidRPr="00EF67F1">
              <w:rPr>
                <w:rFonts w:cs="Calibri"/>
                <w:color w:val="000000" w:themeColor="text1"/>
                <w:sz w:val="22"/>
                <w:szCs w:val="22"/>
              </w:rPr>
              <w:t>Zamawiający wymaga opracowania nowoczesnych narzędzi informatycznych opartych na sztucznej inteligencji usprawniających pracę oczyszczalni,</w:t>
            </w:r>
            <w:r w:rsidR="009B063A" w:rsidRPr="00EF67F1">
              <w:rPr>
                <w:rFonts w:cs="Calibri"/>
                <w:color w:val="000000" w:themeColor="text1"/>
                <w:sz w:val="22"/>
                <w:szCs w:val="22"/>
              </w:rPr>
              <w:t xml:space="preserve"> pozwalających na </w:t>
            </w:r>
            <w:r w:rsidRPr="00EF67F1">
              <w:rPr>
                <w:rFonts w:cs="Calibri"/>
                <w:color w:val="000000" w:themeColor="text1"/>
                <w:sz w:val="22"/>
                <w:szCs w:val="22"/>
              </w:rPr>
              <w:t xml:space="preserve">wzrost poziomu automatyzacji procesów technologicznych, poprawę parametrów oczyszczania ścieków </w:t>
            </w:r>
            <w:r w:rsidR="009B063A" w:rsidRPr="00EF67F1">
              <w:rPr>
                <w:rFonts w:cs="Calibri"/>
                <w:color w:val="000000" w:themeColor="text1"/>
                <w:sz w:val="22"/>
                <w:szCs w:val="22"/>
              </w:rPr>
              <w:t>przy równoczesnym uwzględnieniu aspektów ekonomicznych</w:t>
            </w:r>
            <w:r w:rsidRPr="00EF67F1">
              <w:rPr>
                <w:rFonts w:cs="Calibri"/>
                <w:color w:val="000000" w:themeColor="text1"/>
                <w:sz w:val="22"/>
                <w:szCs w:val="22"/>
              </w:rPr>
              <w:t>. Opracowane systemy powinny działać w oparciu o m.in. dodatkowe opomiarowanie, oprogramowanie pozwalające na zaawansowaną analizę danych, ich dalsze przetworzenie i wysłanie informacji zwrotnych do systemów sterowania procesami.</w:t>
            </w:r>
          </w:p>
        </w:tc>
      </w:tr>
    </w:tbl>
    <w:p w14:paraId="25C5CB1F" w14:textId="116D5608" w:rsidR="00B75F86" w:rsidRPr="00B75F86" w:rsidRDefault="00B75F86" w:rsidP="00EF67F1">
      <w:pPr>
        <w:pStyle w:val="Nagwek2"/>
      </w:pPr>
      <w:r w:rsidRPr="00B75F86">
        <w:t>Wymagania Konkursowe</w:t>
      </w:r>
    </w:p>
    <w:p w14:paraId="6674B061" w14:textId="3C4E1FA1" w:rsidR="00E64479" w:rsidRPr="00EF67F1" w:rsidRDefault="00B75F86" w:rsidP="00083582">
      <w:pPr>
        <w:spacing w:before="240" w:after="0"/>
        <w:jc w:val="both"/>
        <w:rPr>
          <w:rFonts w:cstheme="majorHAnsi"/>
          <w:b/>
        </w:rPr>
      </w:pPr>
      <w:r w:rsidRPr="00EF67F1">
        <w:rPr>
          <w:rFonts w:cstheme="majorHAnsi"/>
        </w:rPr>
        <w:t xml:space="preserve">Wymagania Konkursowe stanowią element rywalizacji między rozwiązaniami </w:t>
      </w:r>
      <w:r w:rsidR="004831B4" w:rsidRPr="00EF67F1">
        <w:rPr>
          <w:rFonts w:cstheme="majorHAnsi"/>
        </w:rPr>
        <w:t>deklarowanymi</w:t>
      </w:r>
      <w:r w:rsidRPr="00EF67F1">
        <w:rPr>
          <w:rFonts w:cstheme="majorHAnsi"/>
        </w:rPr>
        <w:t xml:space="preserve"> przez </w:t>
      </w:r>
      <w:r w:rsidR="00651C97" w:rsidRPr="00EF67F1">
        <w:rPr>
          <w:rFonts w:cstheme="majorHAnsi"/>
        </w:rPr>
        <w:t>Uczestników Przedsięwzięci</w:t>
      </w:r>
      <w:r w:rsidRPr="00EF67F1">
        <w:rPr>
          <w:rFonts w:cstheme="majorHAnsi"/>
        </w:rPr>
        <w:t xml:space="preserve">. </w:t>
      </w:r>
      <w:r w:rsidR="004831B4" w:rsidRPr="00EF67F1">
        <w:rPr>
          <w:rFonts w:cstheme="majorHAnsi"/>
        </w:rPr>
        <w:t>Wymagania</w:t>
      </w:r>
      <w:r w:rsidRPr="00EF67F1">
        <w:rPr>
          <w:rFonts w:cstheme="majorHAnsi"/>
        </w:rPr>
        <w:t xml:space="preserve"> </w:t>
      </w:r>
      <w:r w:rsidR="00651C97" w:rsidRPr="00EF67F1">
        <w:rPr>
          <w:rFonts w:cstheme="majorHAnsi"/>
        </w:rPr>
        <w:t xml:space="preserve">Konkursowe </w:t>
      </w:r>
      <w:r w:rsidRPr="00EF67F1">
        <w:rPr>
          <w:rFonts w:cstheme="majorHAnsi"/>
        </w:rPr>
        <w:t xml:space="preserve">zostały przedstawione w </w:t>
      </w:r>
      <w:r w:rsidR="00083582" w:rsidRPr="00EF67F1">
        <w:rPr>
          <w:rFonts w:cstheme="majorHAnsi"/>
        </w:rPr>
        <w:t>Tab. 3.</w:t>
      </w:r>
    </w:p>
    <w:p w14:paraId="1EEA19CC" w14:textId="389090A9" w:rsidR="00083582" w:rsidRPr="00EF67F1" w:rsidRDefault="004831B4" w:rsidP="00FC256A">
      <w:pPr>
        <w:spacing w:before="240"/>
        <w:rPr>
          <w:rFonts w:cstheme="majorHAnsi"/>
        </w:rPr>
      </w:pPr>
      <w:r w:rsidRPr="00EF67F1">
        <w:rPr>
          <w:rFonts w:cstheme="majorHAnsi"/>
          <w:b/>
        </w:rPr>
        <w:t>Tabela 3</w:t>
      </w:r>
      <w:r w:rsidRPr="00EF67F1">
        <w:rPr>
          <w:rFonts w:cstheme="majorHAnsi"/>
        </w:rPr>
        <w:t xml:space="preserve">. Wymagania </w:t>
      </w:r>
      <w:r w:rsidR="00307E45" w:rsidRPr="00EF67F1">
        <w:rPr>
          <w:rFonts w:cstheme="majorHAnsi"/>
        </w:rPr>
        <w:t>K</w:t>
      </w:r>
      <w:r w:rsidRPr="00EF67F1">
        <w:rPr>
          <w:rFonts w:cstheme="majorHAnsi"/>
        </w:rPr>
        <w:t>onkursowe w Przedsięwzięciu.</w:t>
      </w:r>
    </w:p>
    <w:tbl>
      <w:tblPr>
        <w:tblStyle w:val="Tabela-Siatka"/>
        <w:tblW w:w="9776" w:type="dxa"/>
        <w:jc w:val="center"/>
        <w:tblLayout w:type="fixed"/>
        <w:tblLook w:val="04A0" w:firstRow="1" w:lastRow="0" w:firstColumn="1" w:lastColumn="0" w:noHBand="0" w:noVBand="1"/>
      </w:tblPr>
      <w:tblGrid>
        <w:gridCol w:w="562"/>
        <w:gridCol w:w="1701"/>
        <w:gridCol w:w="1985"/>
        <w:gridCol w:w="2590"/>
        <w:gridCol w:w="2938"/>
      </w:tblGrid>
      <w:tr w:rsidR="00F51E5E" w:rsidRPr="00136C0D" w14:paraId="53201DDE" w14:textId="77777777" w:rsidTr="00EF67F1">
        <w:trPr>
          <w:jc w:val="center"/>
        </w:trPr>
        <w:tc>
          <w:tcPr>
            <w:tcW w:w="562" w:type="dxa"/>
            <w:shd w:val="clear" w:color="auto" w:fill="E2EFD9" w:themeFill="accent6" w:themeFillTint="33"/>
            <w:vAlign w:val="center"/>
          </w:tcPr>
          <w:p w14:paraId="0BC81D69" w14:textId="1C202CEC" w:rsidR="00F51E5E" w:rsidRPr="00C861D8" w:rsidRDefault="00727C94" w:rsidP="004D3729">
            <w:pPr>
              <w:spacing w:after="0"/>
              <w:jc w:val="center"/>
              <w:rPr>
                <w:rFonts w:asciiTheme="minorHAnsi" w:hAnsiTheme="minorHAnsi" w:cstheme="minorHAnsi"/>
                <w:b/>
                <w:sz w:val="22"/>
                <w:szCs w:val="22"/>
              </w:rPr>
            </w:pPr>
            <w:r w:rsidRPr="00C861D8">
              <w:rPr>
                <w:rFonts w:asciiTheme="minorHAnsi" w:hAnsiTheme="minorHAnsi" w:cstheme="minorHAnsi"/>
                <w:b/>
                <w:sz w:val="22"/>
                <w:szCs w:val="22"/>
              </w:rPr>
              <w:t>L.p</w:t>
            </w:r>
            <w:r w:rsidRPr="00C861D8">
              <w:rPr>
                <w:rFonts w:cstheme="minorHAnsi"/>
                <w:b/>
              </w:rPr>
              <w:t>.</w:t>
            </w:r>
          </w:p>
        </w:tc>
        <w:tc>
          <w:tcPr>
            <w:tcW w:w="1701" w:type="dxa"/>
            <w:shd w:val="clear" w:color="auto" w:fill="E2EFD9" w:themeFill="accent6" w:themeFillTint="33"/>
            <w:vAlign w:val="center"/>
          </w:tcPr>
          <w:p w14:paraId="171D074F" w14:textId="778C0C21" w:rsidR="00F51E5E" w:rsidRPr="005C41E0" w:rsidRDefault="005C41E0" w:rsidP="005C41E0">
            <w:pPr>
              <w:spacing w:after="0"/>
              <w:rPr>
                <w:rFonts w:asciiTheme="minorHAnsi" w:hAnsiTheme="minorHAnsi" w:cstheme="minorHAnsi"/>
                <w:b/>
                <w:sz w:val="22"/>
                <w:szCs w:val="22"/>
              </w:rPr>
            </w:pPr>
            <w:r w:rsidRPr="005C41E0">
              <w:rPr>
                <w:rFonts w:asciiTheme="minorHAnsi" w:hAnsiTheme="minorHAnsi" w:cstheme="minorHAnsi"/>
                <w:b/>
                <w:color w:val="000000"/>
                <w:sz w:val="22"/>
                <w:szCs w:val="22"/>
              </w:rPr>
              <w:t>KATEGORIA</w:t>
            </w:r>
          </w:p>
        </w:tc>
        <w:tc>
          <w:tcPr>
            <w:tcW w:w="1985" w:type="dxa"/>
            <w:shd w:val="clear" w:color="auto" w:fill="E2EFD9" w:themeFill="accent6" w:themeFillTint="33"/>
            <w:vAlign w:val="center"/>
          </w:tcPr>
          <w:p w14:paraId="4FAE2416" w14:textId="77777777" w:rsidR="00F51E5E" w:rsidRPr="005C41E0" w:rsidRDefault="00F51E5E" w:rsidP="004D3729">
            <w:pPr>
              <w:spacing w:after="0"/>
              <w:jc w:val="center"/>
              <w:rPr>
                <w:rFonts w:asciiTheme="minorHAnsi" w:hAnsiTheme="minorHAnsi" w:cstheme="minorHAnsi"/>
                <w:b/>
                <w:sz w:val="22"/>
                <w:szCs w:val="22"/>
              </w:rPr>
            </w:pPr>
            <w:r w:rsidRPr="005C41E0">
              <w:rPr>
                <w:rFonts w:cs="Calibri"/>
                <w:b/>
                <w:color w:val="000000"/>
                <w:sz w:val="22"/>
                <w:szCs w:val="22"/>
              </w:rPr>
              <w:t>NAZWA WYMAGANIA</w:t>
            </w:r>
          </w:p>
        </w:tc>
        <w:tc>
          <w:tcPr>
            <w:tcW w:w="2590" w:type="dxa"/>
            <w:shd w:val="clear" w:color="auto" w:fill="E2EFD9" w:themeFill="accent6" w:themeFillTint="33"/>
            <w:vAlign w:val="center"/>
          </w:tcPr>
          <w:p w14:paraId="66AB3748" w14:textId="77777777" w:rsidR="00F51E5E" w:rsidRPr="005C41E0" w:rsidRDefault="00F51E5E" w:rsidP="004D3729">
            <w:pPr>
              <w:spacing w:after="0"/>
              <w:jc w:val="center"/>
              <w:rPr>
                <w:rFonts w:asciiTheme="minorHAnsi" w:hAnsiTheme="minorHAnsi" w:cstheme="minorHAnsi"/>
                <w:b/>
                <w:sz w:val="22"/>
                <w:szCs w:val="22"/>
              </w:rPr>
            </w:pPr>
            <w:r w:rsidRPr="005C41E0">
              <w:rPr>
                <w:rFonts w:cs="Calibri"/>
                <w:b/>
                <w:color w:val="000000"/>
                <w:sz w:val="22"/>
                <w:szCs w:val="22"/>
              </w:rPr>
              <w:t>OPIS WYMAGANIA</w:t>
            </w:r>
          </w:p>
        </w:tc>
        <w:tc>
          <w:tcPr>
            <w:tcW w:w="2938" w:type="dxa"/>
            <w:shd w:val="clear" w:color="auto" w:fill="E2EFD9" w:themeFill="accent6" w:themeFillTint="33"/>
            <w:vAlign w:val="center"/>
          </w:tcPr>
          <w:p w14:paraId="5174B672" w14:textId="77777777" w:rsidR="00F51E5E" w:rsidRPr="005C41E0" w:rsidRDefault="00F51E5E" w:rsidP="004D3729">
            <w:pPr>
              <w:spacing w:after="0"/>
              <w:jc w:val="center"/>
              <w:rPr>
                <w:rFonts w:cs="Calibri"/>
                <w:b/>
                <w:color w:val="000000"/>
              </w:rPr>
            </w:pPr>
            <w:r w:rsidRPr="005C41E0">
              <w:rPr>
                <w:rFonts w:cs="Calibri"/>
                <w:b/>
                <w:color w:val="000000"/>
                <w:sz w:val="22"/>
                <w:szCs w:val="22"/>
              </w:rPr>
              <w:t>SPOSÓB WERYFIKACJI</w:t>
            </w:r>
          </w:p>
        </w:tc>
      </w:tr>
      <w:tr w:rsidR="00F51E5E" w:rsidRPr="00081B45" w14:paraId="68B5B031" w14:textId="77777777" w:rsidTr="00EF67F1">
        <w:trPr>
          <w:jc w:val="center"/>
        </w:trPr>
        <w:tc>
          <w:tcPr>
            <w:tcW w:w="562" w:type="dxa"/>
            <w:shd w:val="clear" w:color="auto" w:fill="auto"/>
            <w:vAlign w:val="center"/>
          </w:tcPr>
          <w:p w14:paraId="12269E0D" w14:textId="77777777" w:rsidR="00F51E5E" w:rsidRPr="00C861D8" w:rsidRDefault="00F51E5E"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t>1</w:t>
            </w:r>
          </w:p>
        </w:tc>
        <w:tc>
          <w:tcPr>
            <w:tcW w:w="1701" w:type="dxa"/>
            <w:shd w:val="clear" w:color="auto" w:fill="auto"/>
            <w:vAlign w:val="center"/>
          </w:tcPr>
          <w:p w14:paraId="6E8A0860" w14:textId="3B903B92" w:rsidR="00F51E5E" w:rsidRPr="00136C0D" w:rsidRDefault="00F51E5E" w:rsidP="007F1660">
            <w:pPr>
              <w:spacing w:after="0"/>
              <w:rPr>
                <w:rFonts w:asciiTheme="minorHAnsi" w:hAnsiTheme="minorHAnsi" w:cstheme="minorHAnsi"/>
                <w:b/>
                <w:sz w:val="22"/>
                <w:szCs w:val="22"/>
              </w:rPr>
            </w:pPr>
            <w:r>
              <w:rPr>
                <w:rFonts w:asciiTheme="minorHAnsi" w:hAnsiTheme="minorHAnsi" w:cstheme="minorHAnsi"/>
                <w:b/>
                <w:sz w:val="22"/>
                <w:szCs w:val="22"/>
              </w:rPr>
              <w:t>Koszty</w:t>
            </w:r>
          </w:p>
        </w:tc>
        <w:tc>
          <w:tcPr>
            <w:tcW w:w="1985" w:type="dxa"/>
            <w:shd w:val="clear" w:color="auto" w:fill="auto"/>
            <w:vAlign w:val="center"/>
          </w:tcPr>
          <w:p w14:paraId="407038CC" w14:textId="0038DABF" w:rsidR="00F51E5E" w:rsidRPr="00A8381B" w:rsidRDefault="001903C5" w:rsidP="001903C5">
            <w:pPr>
              <w:spacing w:after="0"/>
              <w:rPr>
                <w:rFonts w:asciiTheme="minorHAnsi" w:hAnsiTheme="minorHAnsi" w:cstheme="minorHAnsi"/>
                <w:b/>
                <w:sz w:val="22"/>
                <w:szCs w:val="22"/>
              </w:rPr>
            </w:pPr>
            <w:r>
              <w:rPr>
                <w:rFonts w:asciiTheme="minorHAnsi" w:hAnsiTheme="minorHAnsi" w:cstheme="minorHAnsi"/>
                <w:b/>
                <w:sz w:val="22"/>
                <w:szCs w:val="22"/>
              </w:rPr>
              <w:t xml:space="preserve">Całkowite Koszty modelowego </w:t>
            </w:r>
            <w:r>
              <w:rPr>
                <w:rFonts w:asciiTheme="minorHAnsi" w:hAnsiTheme="minorHAnsi" w:cstheme="minorHAnsi"/>
                <w:b/>
                <w:sz w:val="22"/>
                <w:szCs w:val="22"/>
              </w:rPr>
              <w:lastRenderedPageBreak/>
              <w:t>Demonstratora Technologii</w:t>
            </w:r>
          </w:p>
        </w:tc>
        <w:tc>
          <w:tcPr>
            <w:tcW w:w="2590" w:type="dxa"/>
          </w:tcPr>
          <w:p w14:paraId="2C3FAF92" w14:textId="19680D83" w:rsidR="00F51E5E" w:rsidRPr="00A8381B" w:rsidRDefault="74F0BF41" w:rsidP="342DC6D8">
            <w:pPr>
              <w:spacing w:after="0"/>
              <w:rPr>
                <w:rFonts w:asciiTheme="minorHAnsi" w:hAnsiTheme="minorHAnsi" w:cstheme="minorBidi"/>
                <w:sz w:val="22"/>
                <w:szCs w:val="22"/>
              </w:rPr>
            </w:pPr>
            <w:r w:rsidRPr="342DC6D8">
              <w:rPr>
                <w:rFonts w:asciiTheme="minorHAnsi" w:hAnsiTheme="minorHAnsi" w:cstheme="minorBidi"/>
                <w:sz w:val="22"/>
                <w:szCs w:val="22"/>
              </w:rPr>
              <w:lastRenderedPageBreak/>
              <w:t xml:space="preserve">Zamawiający wymaga przedstawienia </w:t>
            </w:r>
            <w:r w:rsidRPr="342DC6D8">
              <w:rPr>
                <w:rFonts w:asciiTheme="minorHAnsi" w:hAnsiTheme="minorHAnsi" w:cstheme="minorBidi"/>
                <w:sz w:val="22"/>
                <w:szCs w:val="22"/>
              </w:rPr>
              <w:lastRenderedPageBreak/>
              <w:t>całkowitych wydatków finansowych dla</w:t>
            </w:r>
            <w:r w:rsidR="515023C4" w:rsidRPr="342DC6D8">
              <w:rPr>
                <w:rFonts w:asciiTheme="minorHAnsi" w:hAnsiTheme="minorHAnsi" w:cstheme="minorBidi"/>
                <w:sz w:val="22"/>
                <w:szCs w:val="22"/>
              </w:rPr>
              <w:t xml:space="preserve"> modelowe</w:t>
            </w:r>
            <w:r w:rsidR="0F3281A2" w:rsidRPr="342DC6D8">
              <w:rPr>
                <w:rFonts w:asciiTheme="minorHAnsi" w:hAnsiTheme="minorHAnsi" w:cstheme="minorBidi"/>
                <w:sz w:val="22"/>
                <w:szCs w:val="22"/>
              </w:rPr>
              <w:t>go</w:t>
            </w:r>
            <w:r w:rsidRPr="342DC6D8">
              <w:rPr>
                <w:rFonts w:asciiTheme="minorHAnsi" w:hAnsiTheme="minorHAnsi" w:cstheme="minorBidi"/>
                <w:sz w:val="22"/>
                <w:szCs w:val="22"/>
              </w:rPr>
              <w:t xml:space="preserve"> </w:t>
            </w:r>
            <w:r w:rsidR="0F3281A2" w:rsidRPr="342DC6D8">
              <w:rPr>
                <w:rFonts w:asciiTheme="minorHAnsi" w:hAnsiTheme="minorHAnsi" w:cstheme="minorBidi"/>
                <w:sz w:val="22"/>
                <w:szCs w:val="22"/>
              </w:rPr>
              <w:t>Demonstratora Technologii</w:t>
            </w:r>
            <w:r w:rsidRPr="342DC6D8">
              <w:rPr>
                <w:rFonts w:asciiTheme="minorHAnsi" w:hAnsiTheme="minorHAnsi" w:cstheme="minorBidi"/>
                <w:sz w:val="22"/>
                <w:szCs w:val="22"/>
              </w:rPr>
              <w:t xml:space="preserve"> Zamawiający wymaga</w:t>
            </w:r>
            <w:r w:rsidR="7AAF6D06" w:rsidRPr="342DC6D8">
              <w:rPr>
                <w:rFonts w:asciiTheme="minorHAnsi" w:hAnsiTheme="minorHAnsi" w:cstheme="minorBidi"/>
                <w:sz w:val="22"/>
                <w:szCs w:val="22"/>
              </w:rPr>
              <w:t>,</w:t>
            </w:r>
            <w:r w:rsidRPr="342DC6D8">
              <w:rPr>
                <w:rFonts w:asciiTheme="minorHAnsi" w:hAnsiTheme="minorHAnsi" w:cstheme="minorBidi"/>
                <w:sz w:val="22"/>
                <w:szCs w:val="22"/>
              </w:rPr>
              <w:t xml:space="preserve"> aby całkowity koszt finansowy </w:t>
            </w:r>
            <w:r w:rsidR="0F3281A2" w:rsidRPr="342DC6D8">
              <w:rPr>
                <w:rFonts w:asciiTheme="minorHAnsi" w:hAnsiTheme="minorHAnsi" w:cstheme="minorBidi"/>
                <w:sz w:val="22"/>
                <w:szCs w:val="22"/>
              </w:rPr>
              <w:t xml:space="preserve">Demonstratora Technologii </w:t>
            </w:r>
            <w:r w:rsidRPr="342DC6D8">
              <w:rPr>
                <w:rFonts w:asciiTheme="minorHAnsi" w:hAnsiTheme="minorHAnsi" w:cstheme="minorBidi"/>
                <w:sz w:val="22"/>
                <w:szCs w:val="22"/>
              </w:rPr>
              <w:t xml:space="preserve">w perspektywie 10 lat był jak najniższy. Całkowite koszty obejmują sumę kosztów inwestycyjnych oraz operacyjnych dla </w:t>
            </w:r>
            <w:r w:rsidR="002B424E">
              <w:rPr>
                <w:rFonts w:asciiTheme="minorHAnsi" w:hAnsiTheme="minorHAnsi" w:cstheme="minorBidi"/>
                <w:sz w:val="22"/>
                <w:szCs w:val="22"/>
              </w:rPr>
              <w:t>T</w:t>
            </w:r>
            <w:r w:rsidR="002B424E" w:rsidRPr="342DC6D8">
              <w:rPr>
                <w:rFonts w:asciiTheme="minorHAnsi" w:hAnsiTheme="minorHAnsi" w:cstheme="minorBidi"/>
                <w:sz w:val="22"/>
                <w:szCs w:val="22"/>
              </w:rPr>
              <w:t>echnologii</w:t>
            </w:r>
            <w:r w:rsidRPr="342DC6D8">
              <w:rPr>
                <w:rFonts w:asciiTheme="minorHAnsi" w:hAnsiTheme="minorHAnsi" w:cstheme="minorBidi"/>
                <w:sz w:val="22"/>
                <w:szCs w:val="22"/>
              </w:rPr>
              <w:t>.</w:t>
            </w:r>
          </w:p>
        </w:tc>
        <w:tc>
          <w:tcPr>
            <w:tcW w:w="2938" w:type="dxa"/>
          </w:tcPr>
          <w:p w14:paraId="2666F55C" w14:textId="27DB2F43" w:rsidR="00F51E5E" w:rsidRPr="00E34F8D" w:rsidRDefault="0026247E" w:rsidP="007147C4">
            <w:pPr>
              <w:spacing w:after="0"/>
              <w:rPr>
                <w:rFonts w:cstheme="minorHAnsi"/>
                <w:sz w:val="22"/>
              </w:rPr>
            </w:pPr>
            <w:r w:rsidRPr="00E34F8D">
              <w:rPr>
                <w:rFonts w:cstheme="minorHAnsi"/>
                <w:sz w:val="22"/>
              </w:rPr>
              <w:lastRenderedPageBreak/>
              <w:t>Wykonawca</w:t>
            </w:r>
            <w:r w:rsidR="00C410AC">
              <w:rPr>
                <w:rFonts w:cstheme="minorHAnsi"/>
                <w:sz w:val="22"/>
              </w:rPr>
              <w:t xml:space="preserve"> liczy C</w:t>
            </w:r>
            <w:r w:rsidR="00F51E5E" w:rsidRPr="00E34F8D">
              <w:rPr>
                <w:rFonts w:cstheme="minorHAnsi"/>
                <w:sz w:val="22"/>
              </w:rPr>
              <w:t xml:space="preserve">ałkowite koszty </w:t>
            </w:r>
            <w:r w:rsidR="0086199A" w:rsidRPr="00A003C6">
              <w:rPr>
                <w:rFonts w:cstheme="minorHAnsi"/>
                <w:sz w:val="22"/>
              </w:rPr>
              <w:t>użytkowania</w:t>
            </w:r>
            <w:r w:rsidR="00F51E5E" w:rsidRPr="00E34F8D">
              <w:rPr>
                <w:rFonts w:cstheme="minorHAnsi"/>
                <w:sz w:val="22"/>
              </w:rPr>
              <w:t xml:space="preserve"> </w:t>
            </w:r>
            <w:r w:rsidR="005D07AE">
              <w:rPr>
                <w:rFonts w:cstheme="minorHAnsi"/>
                <w:sz w:val="22"/>
              </w:rPr>
              <w:t>i</w:t>
            </w:r>
            <w:r w:rsidR="005D07AE" w:rsidRPr="00A003C6">
              <w:rPr>
                <w:rFonts w:cstheme="minorHAnsi"/>
                <w:sz w:val="22"/>
              </w:rPr>
              <w:t>nstalacji</w:t>
            </w:r>
            <w:r w:rsidR="005D07AE">
              <w:rPr>
                <w:rFonts w:cstheme="minorHAnsi"/>
                <w:sz w:val="22"/>
              </w:rPr>
              <w:t xml:space="preserve"> </w:t>
            </w:r>
            <w:r w:rsidR="005D07AE">
              <w:rPr>
                <w:rFonts w:cs="Calibri"/>
                <w:color w:val="000000"/>
                <w:sz w:val="22"/>
                <w:szCs w:val="22"/>
              </w:rPr>
              <w:lastRenderedPageBreak/>
              <w:t xml:space="preserve">Demonstratora </w:t>
            </w:r>
            <w:r w:rsidR="00F51E5E" w:rsidRPr="00E34F8D">
              <w:rPr>
                <w:rFonts w:cstheme="minorHAnsi"/>
                <w:sz w:val="22"/>
              </w:rPr>
              <w:t>w następujący sposób:</w:t>
            </w:r>
          </w:p>
          <w:p w14:paraId="3BD878A7" w14:textId="77777777" w:rsidR="00F51E5E" w:rsidRPr="00E34F8D" w:rsidRDefault="00F51E5E" w:rsidP="007147C4">
            <w:pPr>
              <w:spacing w:after="0"/>
              <w:rPr>
                <w:rFonts w:cstheme="minorHAnsi"/>
                <w:sz w:val="22"/>
              </w:rPr>
            </w:pPr>
          </w:p>
          <w:p w14:paraId="08974AD7" w14:textId="45819F95" w:rsidR="00F51E5E" w:rsidRPr="00E34F8D" w:rsidRDefault="00F51E5E" w:rsidP="007147C4">
            <w:pPr>
              <w:spacing w:after="0"/>
              <w:rPr>
                <w:rFonts w:cstheme="minorHAnsi"/>
                <w:sz w:val="22"/>
              </w:rPr>
            </w:pPr>
            <w:r w:rsidRPr="00E34F8D">
              <w:rPr>
                <w:rFonts w:cstheme="minorHAnsi"/>
                <w:sz w:val="22"/>
              </w:rPr>
              <w:t>Kc=CAPEX+OPEX, [zł]</w:t>
            </w:r>
          </w:p>
          <w:p w14:paraId="18D3DFD0" w14:textId="77777777" w:rsidR="00F51E5E" w:rsidRPr="001971E0" w:rsidRDefault="00F51E5E" w:rsidP="007147C4">
            <w:pPr>
              <w:spacing w:after="0"/>
              <w:rPr>
                <w:rFonts w:cstheme="minorHAnsi"/>
              </w:rPr>
            </w:pPr>
          </w:p>
          <w:p w14:paraId="29BCC5C0" w14:textId="77777777" w:rsidR="00F51E5E" w:rsidRPr="00E34F8D" w:rsidRDefault="00F51E5E" w:rsidP="007147C4">
            <w:pPr>
              <w:spacing w:after="0"/>
              <w:rPr>
                <w:rFonts w:cstheme="minorHAnsi"/>
                <w:sz w:val="22"/>
              </w:rPr>
            </w:pPr>
            <w:r w:rsidRPr="00E34F8D">
              <w:rPr>
                <w:rFonts w:cstheme="minorHAnsi"/>
                <w:sz w:val="22"/>
              </w:rPr>
              <w:t>Kc= (Kb+ Kt)+10*(Kem+ Ko+ Kme+ Kch+ Kti+ Ka+ Ks+ Kr+ Ki)</w:t>
            </w:r>
          </w:p>
          <w:p w14:paraId="47FC5426" w14:textId="77777777" w:rsidR="00F51E5E" w:rsidRPr="001971E0" w:rsidRDefault="00F51E5E" w:rsidP="007147C4">
            <w:pPr>
              <w:spacing w:after="0"/>
              <w:rPr>
                <w:rFonts w:cstheme="minorHAnsi"/>
              </w:rPr>
            </w:pPr>
          </w:p>
          <w:p w14:paraId="6777F49C" w14:textId="77777777" w:rsidR="00F51E5E" w:rsidRPr="00E34F8D" w:rsidRDefault="00F51E5E" w:rsidP="007147C4">
            <w:pPr>
              <w:spacing w:after="0"/>
              <w:rPr>
                <w:rFonts w:cstheme="minorHAnsi"/>
                <w:sz w:val="22"/>
              </w:rPr>
            </w:pPr>
            <w:r w:rsidRPr="00E34F8D">
              <w:rPr>
                <w:rFonts w:cstheme="minorHAnsi"/>
                <w:sz w:val="22"/>
              </w:rPr>
              <w:t>Gdzie:</w:t>
            </w:r>
          </w:p>
          <w:p w14:paraId="7FEFFBE1" w14:textId="77777777" w:rsidR="00F51E5E" w:rsidRPr="001971E0" w:rsidRDefault="00F51E5E" w:rsidP="007147C4">
            <w:pPr>
              <w:spacing w:after="0"/>
              <w:rPr>
                <w:rFonts w:cstheme="minorHAnsi"/>
              </w:rPr>
            </w:pPr>
            <w:r w:rsidRPr="001971E0">
              <w:rPr>
                <w:rFonts w:cstheme="minorHAnsi"/>
              </w:rPr>
              <w:t xml:space="preserve">Kc – koszt całkowity </w:t>
            </w:r>
          </w:p>
          <w:p w14:paraId="349EE691" w14:textId="1EB0E3A0" w:rsidR="00F51E5E" w:rsidRPr="001971E0" w:rsidRDefault="74F0BF41" w:rsidP="342DC6D8">
            <w:pPr>
              <w:spacing w:after="0"/>
              <w:rPr>
                <w:rFonts w:cstheme="minorBidi"/>
              </w:rPr>
            </w:pPr>
            <w:r w:rsidRPr="342DC6D8">
              <w:rPr>
                <w:rFonts w:cstheme="minorBidi"/>
              </w:rPr>
              <w:t>CAPEX – koszty budowy</w:t>
            </w:r>
            <w:r w:rsidR="0C4BB817" w:rsidRPr="342DC6D8">
              <w:rPr>
                <w:rFonts w:cstheme="minorBidi"/>
              </w:rPr>
              <w:t xml:space="preserve"> </w:t>
            </w:r>
            <w:r w:rsidR="1E43176D" w:rsidRPr="342DC6D8">
              <w:rPr>
                <w:rFonts w:cstheme="minorBidi"/>
              </w:rPr>
              <w:t>(</w:t>
            </w:r>
            <w:r w:rsidR="4BC537EC" w:rsidRPr="342DC6D8">
              <w:rPr>
                <w:rFonts w:cstheme="minorBidi"/>
              </w:rPr>
              <w:t xml:space="preserve">nie może </w:t>
            </w:r>
            <w:r w:rsidR="00607C6B" w:rsidRPr="342DC6D8">
              <w:rPr>
                <w:rFonts w:cstheme="minorBidi"/>
              </w:rPr>
              <w:t xml:space="preserve">być </w:t>
            </w:r>
            <w:r w:rsidR="49B78737" w:rsidRPr="342DC6D8">
              <w:rPr>
                <w:rFonts w:cstheme="minorBidi"/>
              </w:rPr>
              <w:t xml:space="preserve">mniej </w:t>
            </w:r>
            <w:r w:rsidR="00607C6B" w:rsidRPr="342DC6D8">
              <w:rPr>
                <w:rFonts w:cstheme="minorBidi"/>
              </w:rPr>
              <w:t>więcej</w:t>
            </w:r>
            <w:r w:rsidR="4BC537EC" w:rsidRPr="342DC6D8">
              <w:rPr>
                <w:rFonts w:cstheme="minorBidi"/>
              </w:rPr>
              <w:t xml:space="preserve"> </w:t>
            </w:r>
            <w:r w:rsidR="00607C6B" w:rsidRPr="342DC6D8">
              <w:rPr>
                <w:rFonts w:cstheme="minorBidi"/>
              </w:rPr>
              <w:t>niż cena</w:t>
            </w:r>
            <w:r w:rsidR="1E43176D" w:rsidRPr="342DC6D8">
              <w:rPr>
                <w:rFonts w:cstheme="minorBidi"/>
              </w:rPr>
              <w:t xml:space="preserve"> ofertowa na wykonanie </w:t>
            </w:r>
            <w:r w:rsidR="005D07AE">
              <w:rPr>
                <w:rFonts w:cstheme="minorBidi"/>
              </w:rPr>
              <w:t>i</w:t>
            </w:r>
            <w:r w:rsidR="005D07AE" w:rsidRPr="342DC6D8">
              <w:rPr>
                <w:rFonts w:cstheme="minorBidi"/>
              </w:rPr>
              <w:t xml:space="preserve">nstalacji </w:t>
            </w:r>
            <w:r w:rsidR="1E43176D" w:rsidRPr="342DC6D8">
              <w:rPr>
                <w:rFonts w:cstheme="minorBidi"/>
              </w:rPr>
              <w:t>Demonstratora podana we Wniosku – Załącznik nr 3 do Regulaminu)</w:t>
            </w:r>
          </w:p>
          <w:p w14:paraId="30493FFD" w14:textId="77777777" w:rsidR="00F51E5E" w:rsidRPr="001971E0" w:rsidRDefault="00F51E5E" w:rsidP="007147C4">
            <w:pPr>
              <w:spacing w:after="0"/>
              <w:rPr>
                <w:rFonts w:cstheme="minorHAnsi"/>
              </w:rPr>
            </w:pPr>
            <w:r w:rsidRPr="001971E0">
              <w:rPr>
                <w:rFonts w:cstheme="minorHAnsi"/>
              </w:rPr>
              <w:t>OPEX – koszty eksploatacji przez 10 lat</w:t>
            </w:r>
          </w:p>
          <w:p w14:paraId="7445307D" w14:textId="78CBA086" w:rsidR="00F51E5E" w:rsidRPr="001971E0" w:rsidRDefault="00F51E5E" w:rsidP="007147C4">
            <w:pPr>
              <w:spacing w:after="0"/>
              <w:rPr>
                <w:rFonts w:cstheme="minorHAnsi"/>
              </w:rPr>
            </w:pPr>
            <w:r w:rsidRPr="001971E0">
              <w:rPr>
                <w:rFonts w:cstheme="minorHAnsi"/>
              </w:rPr>
              <w:t xml:space="preserve">Kb – całkowity koszt opracowania </w:t>
            </w:r>
            <w:r w:rsidR="005D07AE">
              <w:rPr>
                <w:rFonts w:cstheme="minorHAnsi"/>
              </w:rPr>
              <w:t>i</w:t>
            </w:r>
            <w:r w:rsidRPr="001971E0">
              <w:rPr>
                <w:rFonts w:cstheme="minorHAnsi"/>
              </w:rPr>
              <w:t xml:space="preserve">nstalacji </w:t>
            </w:r>
            <w:r w:rsidR="005D07AE" w:rsidRPr="005D07AE">
              <w:rPr>
                <w:rFonts w:cstheme="minorHAnsi"/>
              </w:rPr>
              <w:t xml:space="preserve">Demonstratora </w:t>
            </w:r>
            <w:r w:rsidRPr="001971E0">
              <w:rPr>
                <w:rFonts w:cstheme="minorHAnsi"/>
              </w:rPr>
              <w:t xml:space="preserve">(modernizacji obiektu) z wszystkimi technologiami i wyposażeniem deklarowanym przez Wykonawcę </w:t>
            </w:r>
          </w:p>
          <w:p w14:paraId="1D621942" w14:textId="77777777" w:rsidR="00F51E5E" w:rsidRPr="001971E0" w:rsidRDefault="00F51E5E" w:rsidP="007147C4">
            <w:pPr>
              <w:spacing w:after="0"/>
              <w:rPr>
                <w:rFonts w:cstheme="minorHAnsi"/>
              </w:rPr>
            </w:pPr>
            <w:r w:rsidRPr="001971E0">
              <w:rPr>
                <w:rFonts w:cstheme="minorHAnsi"/>
              </w:rPr>
              <w:t>Kt – koszty związane z zagospodarowaniem terenu deklarowane prze Wykonawcę</w:t>
            </w:r>
          </w:p>
          <w:p w14:paraId="576FB78A" w14:textId="78F2B479" w:rsidR="00F51E5E" w:rsidRPr="001971E0" w:rsidRDefault="00F51E5E" w:rsidP="007147C4">
            <w:pPr>
              <w:spacing w:after="0"/>
              <w:rPr>
                <w:rFonts w:cstheme="minorHAnsi"/>
              </w:rPr>
            </w:pPr>
            <w:r w:rsidRPr="001971E0">
              <w:rPr>
                <w:rFonts w:cstheme="minorHAnsi"/>
              </w:rPr>
              <w:t xml:space="preserve">Kem – uśredniona cena w zł/rok za koszty energii elektrycznej, </w:t>
            </w:r>
            <w:r w:rsidR="0066183B">
              <w:rPr>
                <w:rFonts w:cstheme="minorHAnsi"/>
              </w:rPr>
              <w:t>ciepła</w:t>
            </w:r>
            <w:r w:rsidRPr="001971E0">
              <w:rPr>
                <w:rFonts w:cstheme="minorHAnsi"/>
              </w:rPr>
              <w:t xml:space="preserve"> i innych mediów</w:t>
            </w:r>
            <w:r w:rsidR="00046D1F">
              <w:rPr>
                <w:rFonts w:cstheme="minorHAnsi"/>
              </w:rPr>
              <w:t xml:space="preserve"> </w:t>
            </w:r>
            <w:r w:rsidR="00B03C7A">
              <w:rPr>
                <w:rFonts w:cstheme="minorHAnsi"/>
              </w:rPr>
              <w:t>(Wartości które należy przyjąć do wyliczeń, podane w Załączniku nr 13 do Regulaminu)</w:t>
            </w:r>
          </w:p>
          <w:p w14:paraId="73E11CAB" w14:textId="1F2AD44F" w:rsidR="00F51E5E" w:rsidRPr="00D249AD" w:rsidRDefault="00F51E5E" w:rsidP="007147C4">
            <w:pPr>
              <w:spacing w:after="0"/>
              <w:rPr>
                <w:rFonts w:cstheme="minorHAnsi"/>
              </w:rPr>
            </w:pPr>
            <w:r w:rsidRPr="001971E0">
              <w:rPr>
                <w:rFonts w:cstheme="minorHAnsi"/>
              </w:rPr>
              <w:t xml:space="preserve">Ko – uśredniona cena w zł/rok za koszty obsługi </w:t>
            </w:r>
            <w:r w:rsidR="00546525">
              <w:rPr>
                <w:rFonts w:cstheme="minorHAnsi"/>
              </w:rPr>
              <w:t>D</w:t>
            </w:r>
            <w:r w:rsidR="00546525" w:rsidRPr="001971E0">
              <w:rPr>
                <w:rFonts w:cstheme="minorHAnsi"/>
              </w:rPr>
              <w:t>emonstratora</w:t>
            </w:r>
            <w:r w:rsidR="00546525">
              <w:rPr>
                <w:rFonts w:cstheme="minorHAnsi"/>
              </w:rPr>
              <w:t xml:space="preserve"> </w:t>
            </w:r>
            <w:r w:rsidR="001D607F" w:rsidRPr="00D249AD">
              <w:rPr>
                <w:rFonts w:cstheme="minorHAnsi"/>
              </w:rPr>
              <w:t xml:space="preserve">(wszystkie osoby zatrudnione przy obsłudze </w:t>
            </w:r>
            <w:r w:rsidR="00546525">
              <w:rPr>
                <w:rFonts w:cstheme="minorHAnsi"/>
              </w:rPr>
              <w:t>D</w:t>
            </w:r>
            <w:r w:rsidR="001D607F" w:rsidRPr="00D249AD">
              <w:rPr>
                <w:rFonts w:cstheme="minorHAnsi"/>
              </w:rPr>
              <w:t>emonstratora pracują w oparciu o umowę o pracę zgodnie z przepisami prawa)</w:t>
            </w:r>
          </w:p>
          <w:p w14:paraId="1E15CFC6" w14:textId="6F699656" w:rsidR="00F51E5E" w:rsidRPr="00D249AD" w:rsidRDefault="00F51E5E" w:rsidP="007147C4">
            <w:pPr>
              <w:spacing w:after="0"/>
              <w:rPr>
                <w:rFonts w:cstheme="minorHAnsi"/>
              </w:rPr>
            </w:pPr>
            <w:r w:rsidRPr="00D249AD">
              <w:rPr>
                <w:rFonts w:cstheme="minorHAnsi"/>
              </w:rPr>
              <w:t>Kme – uśredniona cena w zł/rok za koszty materiałów eksploatacyjnych oraz innych materiałów i części zużywalnych</w:t>
            </w:r>
            <w:r w:rsidR="001D607F" w:rsidRPr="00D249AD">
              <w:rPr>
                <w:rFonts w:cstheme="minorHAnsi"/>
              </w:rPr>
              <w:t xml:space="preserve"> (wszystkie uwzględnione w obliczeniach części i materiały muszą być wymienione w dokumentacji DTR urządzeń) </w:t>
            </w:r>
          </w:p>
          <w:p w14:paraId="45D097F3" w14:textId="220B4F03" w:rsidR="00F51E5E" w:rsidRPr="00D249AD" w:rsidRDefault="00F51E5E" w:rsidP="007147C4">
            <w:pPr>
              <w:spacing w:after="0"/>
              <w:rPr>
                <w:rFonts w:cstheme="minorHAnsi"/>
              </w:rPr>
            </w:pPr>
            <w:r w:rsidRPr="00D249AD">
              <w:rPr>
                <w:rFonts w:cstheme="minorHAnsi"/>
              </w:rPr>
              <w:lastRenderedPageBreak/>
              <w:t>Kch – uśredniona cena w zł/rok za koszty stosowanych chemikaliów i reagentów</w:t>
            </w:r>
          </w:p>
          <w:p w14:paraId="46A0E470" w14:textId="19EB25BB" w:rsidR="00F51E5E" w:rsidRPr="00D249AD" w:rsidRDefault="00F51E5E" w:rsidP="007147C4">
            <w:pPr>
              <w:spacing w:after="0"/>
              <w:rPr>
                <w:rFonts w:cstheme="minorHAnsi"/>
              </w:rPr>
            </w:pPr>
            <w:r w:rsidRPr="00D249AD">
              <w:rPr>
                <w:rFonts w:cstheme="minorHAnsi"/>
              </w:rPr>
              <w:t xml:space="preserve">Ka – uśredniona cena w zł/rok za koszty administracji </w:t>
            </w:r>
          </w:p>
          <w:p w14:paraId="256886B7" w14:textId="566A4BCB" w:rsidR="00F51E5E" w:rsidRPr="001971E0" w:rsidRDefault="74F0BF41" w:rsidP="342DC6D8">
            <w:pPr>
              <w:spacing w:after="0"/>
              <w:rPr>
                <w:rFonts w:cstheme="minorBidi"/>
              </w:rPr>
            </w:pPr>
            <w:r w:rsidRPr="342DC6D8">
              <w:rPr>
                <w:rFonts w:cstheme="minorBidi"/>
              </w:rPr>
              <w:t xml:space="preserve">Ks – uśredniona cena w zł/rok za koszty serwisowe (powyżej </w:t>
            </w:r>
            <w:del w:id="86" w:author="Autor">
              <w:r w:rsidRPr="342DC6D8" w:rsidDel="00C32BA2">
                <w:rPr>
                  <w:rFonts w:cstheme="minorBidi"/>
                </w:rPr>
                <w:delText xml:space="preserve">3 </w:delText>
              </w:r>
            </w:del>
            <w:ins w:id="87" w:author="Autor">
              <w:r w:rsidR="00C32BA2">
                <w:rPr>
                  <w:rFonts w:cstheme="minorBidi"/>
                </w:rPr>
                <w:t>2</w:t>
              </w:r>
              <w:r w:rsidR="00C32BA2" w:rsidRPr="342DC6D8">
                <w:rPr>
                  <w:rFonts w:cstheme="minorBidi"/>
                </w:rPr>
                <w:t xml:space="preserve"> </w:t>
              </w:r>
            </w:ins>
            <w:r w:rsidRPr="342DC6D8">
              <w:rPr>
                <w:rFonts w:cstheme="minorBidi"/>
              </w:rPr>
              <w:t>lat po sprawowanym serwisie przez Wykonawcę</w:t>
            </w:r>
            <w:r w:rsidR="76CCAF4E" w:rsidRPr="342DC6D8">
              <w:rPr>
                <w:rFonts w:cstheme="minorBidi"/>
              </w:rPr>
              <w:t xml:space="preserve">, koszty te w przeliczeniu na rok nie mogą być wyższe niż w pierwszych </w:t>
            </w:r>
            <w:del w:id="88" w:author="Autor">
              <w:r w:rsidR="76CCAF4E" w:rsidRPr="342DC6D8" w:rsidDel="00C32BA2">
                <w:rPr>
                  <w:rFonts w:cstheme="minorBidi"/>
                </w:rPr>
                <w:delText xml:space="preserve">trzech </w:delText>
              </w:r>
            </w:del>
            <w:ins w:id="89" w:author="Autor">
              <w:r w:rsidR="00C32BA2">
                <w:rPr>
                  <w:rFonts w:cstheme="minorBidi"/>
                </w:rPr>
                <w:t>2</w:t>
              </w:r>
              <w:r w:rsidR="00C32BA2" w:rsidRPr="342DC6D8">
                <w:rPr>
                  <w:rFonts w:cstheme="minorBidi"/>
                </w:rPr>
                <w:t xml:space="preserve"> </w:t>
              </w:r>
            </w:ins>
            <w:r w:rsidR="76CCAF4E" w:rsidRPr="342DC6D8">
              <w:rPr>
                <w:rFonts w:cstheme="minorBidi"/>
              </w:rPr>
              <w:t>latach sprawowania serwisu)</w:t>
            </w:r>
          </w:p>
          <w:p w14:paraId="3604CEC8" w14:textId="61DCAACE" w:rsidR="00F51E5E" w:rsidRPr="001971E0" w:rsidRDefault="00F51E5E" w:rsidP="007147C4">
            <w:pPr>
              <w:spacing w:after="0"/>
              <w:rPr>
                <w:rFonts w:cstheme="minorHAnsi"/>
              </w:rPr>
            </w:pPr>
            <w:r w:rsidRPr="001971E0">
              <w:rPr>
                <w:rFonts w:cstheme="minorHAnsi"/>
              </w:rPr>
              <w:t>Kr – uśredniona cena w zł/rok za koszty remontów</w:t>
            </w:r>
          </w:p>
          <w:p w14:paraId="223F3621" w14:textId="20C4CB07" w:rsidR="00F51E5E" w:rsidRPr="001971E0" w:rsidRDefault="00F51E5E" w:rsidP="005C41E0">
            <w:pPr>
              <w:rPr>
                <w:rFonts w:cstheme="minorHAnsi"/>
              </w:rPr>
            </w:pPr>
            <w:r w:rsidRPr="001971E0">
              <w:rPr>
                <w:rFonts w:cstheme="minorHAnsi"/>
              </w:rPr>
              <w:t>Ki – uśredniona cena w zł/rok za inne niezbędne poniesione koszty związane z prawidłowym funkcjonowaniem oczyszczalni</w:t>
            </w:r>
          </w:p>
        </w:tc>
      </w:tr>
      <w:tr w:rsidR="00F51E5E" w:rsidRPr="00081B45" w14:paraId="7083C0D5" w14:textId="77777777" w:rsidTr="00EF67F1">
        <w:trPr>
          <w:jc w:val="center"/>
        </w:trPr>
        <w:tc>
          <w:tcPr>
            <w:tcW w:w="562" w:type="dxa"/>
            <w:shd w:val="clear" w:color="auto" w:fill="auto"/>
            <w:vAlign w:val="center"/>
          </w:tcPr>
          <w:p w14:paraId="1D3538B8" w14:textId="77777777" w:rsidR="00F51E5E" w:rsidRPr="00C861D8" w:rsidRDefault="00F51E5E"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2</w:t>
            </w:r>
          </w:p>
        </w:tc>
        <w:tc>
          <w:tcPr>
            <w:tcW w:w="1701" w:type="dxa"/>
            <w:shd w:val="clear" w:color="auto" w:fill="auto"/>
            <w:vAlign w:val="center"/>
          </w:tcPr>
          <w:p w14:paraId="1DCDBA6C" w14:textId="5A47C1C6" w:rsidR="00F51E5E" w:rsidRPr="00136C0D" w:rsidRDefault="00F51E5E" w:rsidP="004D3729">
            <w:pPr>
              <w:spacing w:after="0"/>
              <w:rPr>
                <w:rFonts w:asciiTheme="minorHAnsi" w:hAnsiTheme="minorHAnsi" w:cstheme="minorHAnsi"/>
                <w:b/>
                <w:sz w:val="22"/>
                <w:szCs w:val="22"/>
              </w:rPr>
            </w:pPr>
            <w:r>
              <w:rPr>
                <w:rFonts w:asciiTheme="minorHAnsi" w:hAnsiTheme="minorHAnsi" w:cstheme="minorHAnsi"/>
                <w:b/>
                <w:sz w:val="22"/>
                <w:szCs w:val="22"/>
              </w:rPr>
              <w:t>Zyski</w:t>
            </w:r>
          </w:p>
        </w:tc>
        <w:tc>
          <w:tcPr>
            <w:tcW w:w="1985" w:type="dxa"/>
            <w:shd w:val="clear" w:color="auto" w:fill="auto"/>
            <w:vAlign w:val="center"/>
          </w:tcPr>
          <w:p w14:paraId="787570F6" w14:textId="2813A45D" w:rsidR="00F51E5E" w:rsidRPr="00136C0D" w:rsidRDefault="00F51E5E" w:rsidP="004D3729">
            <w:pPr>
              <w:spacing w:after="0"/>
              <w:rPr>
                <w:rFonts w:asciiTheme="minorHAnsi" w:hAnsiTheme="minorHAnsi" w:cstheme="minorHAnsi"/>
                <w:b/>
                <w:sz w:val="22"/>
                <w:szCs w:val="22"/>
              </w:rPr>
            </w:pPr>
            <w:r w:rsidRPr="007147C4">
              <w:rPr>
                <w:rFonts w:asciiTheme="minorHAnsi" w:hAnsiTheme="minorHAnsi" w:cstheme="minorHAnsi"/>
                <w:b/>
                <w:sz w:val="22"/>
                <w:szCs w:val="22"/>
              </w:rPr>
              <w:t>Wartość rynkowa produktów</w:t>
            </w:r>
          </w:p>
        </w:tc>
        <w:tc>
          <w:tcPr>
            <w:tcW w:w="2590" w:type="dxa"/>
            <w:vAlign w:val="center"/>
          </w:tcPr>
          <w:p w14:paraId="4C7B8241" w14:textId="491F9FDC" w:rsidR="00536743" w:rsidRPr="00136C0D" w:rsidRDefault="0E8399CE" w:rsidP="005C41E0">
            <w:pPr>
              <w:rPr>
                <w:rFonts w:asciiTheme="minorHAnsi" w:hAnsiTheme="minorHAnsi" w:cstheme="minorBidi"/>
                <w:sz w:val="22"/>
                <w:szCs w:val="22"/>
              </w:rPr>
            </w:pPr>
            <w:r w:rsidRPr="242D5D5C">
              <w:rPr>
                <w:rFonts w:asciiTheme="minorHAnsi" w:hAnsiTheme="minorHAnsi" w:cstheme="minorBidi"/>
                <w:sz w:val="22"/>
                <w:szCs w:val="22"/>
              </w:rPr>
              <w:t>Zamawiający wymaga przedstawienia całkowitej wartości produktów wprowadzonych na rynek</w:t>
            </w:r>
            <w:r w:rsidR="3C49BB33" w:rsidRPr="242D5D5C">
              <w:rPr>
                <w:rFonts w:asciiTheme="minorHAnsi" w:hAnsiTheme="minorHAnsi" w:cstheme="minorBidi"/>
                <w:sz w:val="22"/>
                <w:szCs w:val="22"/>
              </w:rPr>
              <w:t xml:space="preserve"> (produkty rozumiane jako odzyskana woda, wyprodukowane nawozy, odzys</w:t>
            </w:r>
            <w:r w:rsidR="496CAC1B" w:rsidRPr="242D5D5C">
              <w:rPr>
                <w:rFonts w:asciiTheme="minorHAnsi" w:hAnsiTheme="minorHAnsi" w:cstheme="minorBidi"/>
                <w:sz w:val="22"/>
                <w:szCs w:val="22"/>
              </w:rPr>
              <w:t>kane substancje przeznaczone do dalszego przetworzenia w produkty końcowe)</w:t>
            </w:r>
            <w:r w:rsidRPr="242D5D5C">
              <w:rPr>
                <w:rFonts w:asciiTheme="minorHAnsi" w:hAnsiTheme="minorHAnsi" w:cstheme="minorBidi"/>
                <w:sz w:val="22"/>
                <w:szCs w:val="22"/>
              </w:rPr>
              <w:t xml:space="preserve">. Wartość rynkowa jest określona na podstawie przedstawionej ilości wytworzonych produktów oraz ceny ustalonej na podstawie jakości produktów w odniesieniu do referencyjnych produktów dostępnych na rynku komercyjnym (jakość rozumiana jest jako skład poszczególnych produktów </w:t>
            </w:r>
            <w:r w:rsidR="009B063A" w:rsidRPr="242D5D5C">
              <w:rPr>
                <w:rFonts w:asciiTheme="minorHAnsi" w:hAnsiTheme="minorHAnsi" w:cstheme="minorBidi"/>
                <w:sz w:val="22"/>
                <w:szCs w:val="22"/>
              </w:rPr>
              <w:t>i może wykazywać max 10% odstępstwa od deklarowanego składu produktu w stosunku do składu produktu referencyjnego</w:t>
            </w:r>
            <w:r w:rsidR="41716643" w:rsidRPr="242D5D5C">
              <w:rPr>
                <w:rFonts w:asciiTheme="minorHAnsi" w:hAnsiTheme="minorHAnsi" w:cstheme="minorBidi"/>
                <w:sz w:val="22"/>
                <w:szCs w:val="22"/>
              </w:rPr>
              <w:t xml:space="preserve">; skład produktu jest rozumiany </w:t>
            </w:r>
            <w:r w:rsidR="41716643" w:rsidRPr="242D5D5C">
              <w:rPr>
                <w:rFonts w:asciiTheme="minorHAnsi" w:hAnsiTheme="minorHAnsi" w:cstheme="minorBidi"/>
                <w:sz w:val="22"/>
                <w:szCs w:val="22"/>
              </w:rPr>
              <w:lastRenderedPageBreak/>
              <w:t>jako składniki kluczowe w odniesieniu do celu jakiemu ma służyć dany produkt</w:t>
            </w:r>
            <w:r w:rsidRPr="242D5D5C">
              <w:rPr>
                <w:rFonts w:asciiTheme="minorHAnsi" w:hAnsiTheme="minorHAnsi" w:cstheme="minorBidi"/>
                <w:sz w:val="22"/>
                <w:szCs w:val="22"/>
              </w:rPr>
              <w:t>). Zamawiający wymaga udokumentowania aktualnych cen oraz składu dla produktów referencyjnych.</w:t>
            </w:r>
          </w:p>
        </w:tc>
        <w:tc>
          <w:tcPr>
            <w:tcW w:w="2938" w:type="dxa"/>
          </w:tcPr>
          <w:p w14:paraId="076A3493" w14:textId="10609F01" w:rsidR="00F51E5E" w:rsidRPr="00E34F8D" w:rsidRDefault="0026247E" w:rsidP="00735339">
            <w:pPr>
              <w:spacing w:after="0"/>
              <w:rPr>
                <w:rFonts w:cstheme="minorHAnsi"/>
                <w:sz w:val="22"/>
              </w:rPr>
            </w:pPr>
            <w:r w:rsidRPr="00E34F8D">
              <w:rPr>
                <w:rFonts w:cstheme="minorHAnsi"/>
                <w:sz w:val="22"/>
              </w:rPr>
              <w:lastRenderedPageBreak/>
              <w:t>Wykonawca</w:t>
            </w:r>
            <w:r w:rsidR="00F51E5E" w:rsidRPr="00E34F8D">
              <w:rPr>
                <w:rFonts w:cstheme="minorHAnsi"/>
                <w:sz w:val="22"/>
              </w:rPr>
              <w:t xml:space="preserve"> liczy wartość rynkową produktów w następujący sposób:</w:t>
            </w:r>
          </w:p>
          <w:p w14:paraId="5E9084F8" w14:textId="77777777" w:rsidR="00F51E5E" w:rsidRPr="00E34F8D" w:rsidRDefault="00F51E5E" w:rsidP="00735339">
            <w:pPr>
              <w:spacing w:after="0"/>
              <w:rPr>
                <w:rFonts w:cstheme="minorHAnsi"/>
                <w:sz w:val="22"/>
              </w:rPr>
            </w:pPr>
          </w:p>
          <w:p w14:paraId="211BDA0A" w14:textId="4475E6D8" w:rsidR="00F51E5E" w:rsidRDefault="00F51E5E" w:rsidP="00735339">
            <w:pPr>
              <w:spacing w:after="0"/>
              <w:rPr>
                <w:rFonts w:cstheme="minorHAnsi"/>
                <w:sz w:val="22"/>
              </w:rPr>
            </w:pPr>
            <w:r w:rsidRPr="00E34F8D">
              <w:rPr>
                <w:rFonts w:cstheme="minorHAnsi"/>
                <w:sz w:val="22"/>
              </w:rPr>
              <w:t xml:space="preserve">WP= ∑ (I * CR), </w:t>
            </w:r>
          </w:p>
          <w:p w14:paraId="5B4629CD" w14:textId="62AAEE7B" w:rsidR="00F51E5E" w:rsidRPr="00E34F8D" w:rsidRDefault="00F51E5E" w:rsidP="00735339">
            <w:pPr>
              <w:spacing w:after="0"/>
              <w:rPr>
                <w:rFonts w:cstheme="minorHAnsi"/>
                <w:sz w:val="22"/>
              </w:rPr>
            </w:pPr>
          </w:p>
          <w:p w14:paraId="72717453" w14:textId="5AC06F27" w:rsidR="00F51E5E" w:rsidRPr="00E34F8D" w:rsidRDefault="00F51E5E" w:rsidP="00735339">
            <w:pPr>
              <w:spacing w:after="0"/>
              <w:rPr>
                <w:rFonts w:cstheme="minorHAnsi"/>
                <w:sz w:val="22"/>
              </w:rPr>
            </w:pPr>
            <w:r w:rsidRPr="00E34F8D">
              <w:rPr>
                <w:rFonts w:cstheme="minorHAnsi"/>
                <w:sz w:val="22"/>
              </w:rPr>
              <w:t>Gdzie:</w:t>
            </w:r>
          </w:p>
          <w:p w14:paraId="136FDBEB" w14:textId="3221E386" w:rsidR="00F51E5E" w:rsidRDefault="0E8399CE" w:rsidP="00735339">
            <w:pPr>
              <w:spacing w:after="0"/>
              <w:rPr>
                <w:rFonts w:cstheme="minorHAnsi"/>
              </w:rPr>
            </w:pPr>
            <w:r w:rsidRPr="242D5D5C">
              <w:rPr>
                <w:rFonts w:cstheme="minorBidi"/>
              </w:rPr>
              <w:t xml:space="preserve">I – ilość danego </w:t>
            </w:r>
            <w:r w:rsidR="12B65D21" w:rsidRPr="242D5D5C">
              <w:rPr>
                <w:rFonts w:cstheme="minorBidi"/>
              </w:rPr>
              <w:t>wytwarzanego i</w:t>
            </w:r>
            <w:r w:rsidRPr="242D5D5C">
              <w:rPr>
                <w:rFonts w:cstheme="minorBidi"/>
              </w:rPr>
              <w:t xml:space="preserve"> wprowadzanych na rynek produktu w ciągu roku przez oczyszczalnie</w:t>
            </w:r>
          </w:p>
          <w:p w14:paraId="518B463B" w14:textId="56E99145" w:rsidR="242D5D5C" w:rsidRDefault="242D5D5C" w:rsidP="242D5D5C">
            <w:pPr>
              <w:spacing w:after="0"/>
              <w:rPr>
                <w:rFonts w:cstheme="minorBidi"/>
              </w:rPr>
            </w:pPr>
          </w:p>
          <w:p w14:paraId="4EB772B0" w14:textId="77777777" w:rsidR="00F51E5E" w:rsidRDefault="00F51E5E" w:rsidP="00735339">
            <w:pPr>
              <w:spacing w:after="0"/>
              <w:rPr>
                <w:rFonts w:cstheme="minorHAnsi"/>
              </w:rPr>
            </w:pPr>
            <w:r w:rsidRPr="0026247E">
              <w:rPr>
                <w:rFonts w:cstheme="minorHAnsi"/>
              </w:rPr>
              <w:t>CR</w:t>
            </w:r>
            <w:r>
              <w:rPr>
                <w:rFonts w:cstheme="minorHAnsi"/>
              </w:rPr>
              <w:t xml:space="preserve"> – </w:t>
            </w:r>
            <w:r w:rsidRPr="00735339">
              <w:rPr>
                <w:rFonts w:cstheme="minorHAnsi"/>
              </w:rPr>
              <w:t>cena danego produktu, ustalana dla poszczególnych produktów w odniesieniu do referencyjnych produktów na rynku komercyjnym</w:t>
            </w:r>
          </w:p>
          <w:p w14:paraId="14C60596" w14:textId="77777777" w:rsidR="00EA1FAC" w:rsidRDefault="00EA1FAC" w:rsidP="00735339">
            <w:pPr>
              <w:spacing w:after="0"/>
              <w:rPr>
                <w:rFonts w:cstheme="minorHAnsi"/>
              </w:rPr>
            </w:pPr>
          </w:p>
          <w:p w14:paraId="3940DF3D" w14:textId="6EB01A58" w:rsidR="00EA1FAC" w:rsidRPr="00EA1FAC" w:rsidRDefault="00EA1FAC" w:rsidP="00735339">
            <w:pPr>
              <w:spacing w:after="0"/>
              <w:rPr>
                <w:rFonts w:cstheme="minorHAnsi"/>
                <w:sz w:val="22"/>
                <w:highlight w:val="yellow"/>
              </w:rPr>
            </w:pPr>
            <w:r w:rsidRPr="00DE219D">
              <w:rPr>
                <w:rFonts w:cstheme="minorHAnsi"/>
                <w:sz w:val="22"/>
              </w:rPr>
              <w:t>Do wyliczeń należy przyjąć średnie wartości z zakresów podanych dla parametrów ścieków surowych opisanych w Załączniku nr 2 do Regulaminu.</w:t>
            </w:r>
          </w:p>
        </w:tc>
      </w:tr>
      <w:tr w:rsidR="00536743" w:rsidRPr="00081B45" w14:paraId="1EB282CA" w14:textId="77777777" w:rsidTr="00EF67F1">
        <w:trPr>
          <w:jc w:val="center"/>
        </w:trPr>
        <w:tc>
          <w:tcPr>
            <w:tcW w:w="562" w:type="dxa"/>
            <w:shd w:val="clear" w:color="auto" w:fill="auto"/>
            <w:vAlign w:val="center"/>
          </w:tcPr>
          <w:p w14:paraId="498ACA78" w14:textId="468B5682" w:rsidR="00536743" w:rsidRPr="00C861D8" w:rsidRDefault="00536743" w:rsidP="004D3729">
            <w:pPr>
              <w:spacing w:after="0"/>
              <w:rPr>
                <w:rFonts w:cstheme="minorHAnsi"/>
                <w:b/>
              </w:rPr>
            </w:pPr>
            <w:r w:rsidRPr="00C861D8">
              <w:rPr>
                <w:rFonts w:cstheme="minorHAnsi"/>
                <w:b/>
              </w:rPr>
              <w:t>3</w:t>
            </w:r>
          </w:p>
        </w:tc>
        <w:tc>
          <w:tcPr>
            <w:tcW w:w="1701" w:type="dxa"/>
            <w:shd w:val="clear" w:color="auto" w:fill="auto"/>
            <w:vAlign w:val="center"/>
          </w:tcPr>
          <w:p w14:paraId="6C862D3D" w14:textId="0E4C8B1C" w:rsidR="00536743" w:rsidRPr="00DE219D" w:rsidRDefault="00536743" w:rsidP="004D3729">
            <w:pPr>
              <w:spacing w:after="0"/>
              <w:rPr>
                <w:rFonts w:asciiTheme="minorHAnsi" w:hAnsiTheme="minorHAnsi" w:cstheme="minorHAnsi"/>
                <w:b/>
                <w:sz w:val="22"/>
                <w:szCs w:val="22"/>
              </w:rPr>
            </w:pPr>
            <w:r w:rsidRPr="00DE219D">
              <w:rPr>
                <w:rFonts w:asciiTheme="minorHAnsi" w:hAnsiTheme="minorHAnsi" w:cstheme="minorHAnsi"/>
                <w:b/>
                <w:sz w:val="22"/>
                <w:szCs w:val="22"/>
              </w:rPr>
              <w:t>Technologia</w:t>
            </w:r>
          </w:p>
        </w:tc>
        <w:tc>
          <w:tcPr>
            <w:tcW w:w="1985" w:type="dxa"/>
            <w:shd w:val="clear" w:color="auto" w:fill="auto"/>
            <w:vAlign w:val="center"/>
          </w:tcPr>
          <w:p w14:paraId="72828095" w14:textId="671E3478" w:rsidR="00536743" w:rsidRPr="00DE219D" w:rsidRDefault="3FFE113A" w:rsidP="16C36D8E">
            <w:pPr>
              <w:spacing w:after="0"/>
              <w:rPr>
                <w:rFonts w:asciiTheme="minorHAnsi" w:hAnsiTheme="minorHAnsi" w:cstheme="minorBidi"/>
                <w:b/>
                <w:bCs/>
                <w:sz w:val="22"/>
                <w:szCs w:val="22"/>
              </w:rPr>
            </w:pPr>
            <w:r w:rsidRPr="242D5D5C">
              <w:rPr>
                <w:rFonts w:asciiTheme="minorHAnsi" w:hAnsiTheme="minorHAnsi" w:cstheme="minorBidi"/>
                <w:b/>
                <w:bCs/>
                <w:sz w:val="22"/>
                <w:szCs w:val="22"/>
              </w:rPr>
              <w:t>Stopień</w:t>
            </w:r>
            <w:r w:rsidR="5959739A" w:rsidRPr="242D5D5C">
              <w:rPr>
                <w:rFonts w:asciiTheme="minorHAnsi" w:hAnsiTheme="minorHAnsi" w:cstheme="minorBidi"/>
                <w:b/>
                <w:bCs/>
                <w:sz w:val="22"/>
                <w:szCs w:val="22"/>
              </w:rPr>
              <w:t xml:space="preserve"> odzyskanych </w:t>
            </w:r>
            <w:r w:rsidR="161D4CAC" w:rsidRPr="242D5D5C">
              <w:rPr>
                <w:rFonts w:asciiTheme="minorHAnsi" w:hAnsiTheme="minorHAnsi" w:cstheme="minorBidi"/>
                <w:b/>
                <w:bCs/>
                <w:sz w:val="22"/>
                <w:szCs w:val="22"/>
              </w:rPr>
              <w:t xml:space="preserve">substancji biogennych w </w:t>
            </w:r>
            <w:r w:rsidR="455A2A20" w:rsidRPr="242D5D5C">
              <w:rPr>
                <w:rFonts w:asciiTheme="minorHAnsi" w:hAnsiTheme="minorHAnsi" w:cstheme="minorBidi"/>
                <w:b/>
                <w:bCs/>
                <w:sz w:val="22"/>
                <w:szCs w:val="22"/>
              </w:rPr>
              <w:t>b</w:t>
            </w:r>
            <w:r w:rsidR="4404A714" w:rsidRPr="242D5D5C">
              <w:rPr>
                <w:rFonts w:asciiTheme="minorHAnsi" w:hAnsiTheme="minorHAnsi" w:cstheme="minorBidi"/>
                <w:b/>
                <w:bCs/>
                <w:sz w:val="22"/>
                <w:szCs w:val="22"/>
              </w:rPr>
              <w:t>io</w:t>
            </w:r>
            <w:r w:rsidR="455A2A20" w:rsidRPr="242D5D5C">
              <w:rPr>
                <w:rFonts w:asciiTheme="minorHAnsi" w:hAnsiTheme="minorHAnsi" w:cstheme="minorBidi"/>
                <w:b/>
                <w:bCs/>
                <w:sz w:val="22"/>
                <w:szCs w:val="22"/>
              </w:rPr>
              <w:t>-</w:t>
            </w:r>
            <w:r w:rsidR="5959739A" w:rsidRPr="242D5D5C">
              <w:rPr>
                <w:rFonts w:asciiTheme="minorHAnsi" w:hAnsiTheme="minorHAnsi" w:cstheme="minorBidi"/>
                <w:b/>
                <w:bCs/>
                <w:sz w:val="22"/>
                <w:szCs w:val="22"/>
              </w:rPr>
              <w:t>produktach</w:t>
            </w:r>
          </w:p>
        </w:tc>
        <w:tc>
          <w:tcPr>
            <w:tcW w:w="2590" w:type="dxa"/>
            <w:vAlign w:val="center"/>
          </w:tcPr>
          <w:p w14:paraId="78B32A2D" w14:textId="4C726A00" w:rsidR="00DC06F8" w:rsidRPr="00DE219D" w:rsidRDefault="009225BF" w:rsidP="242D5D5C">
            <w:pPr>
              <w:spacing w:after="0"/>
              <w:rPr>
                <w:rFonts w:cs="Calibri"/>
                <w:sz w:val="22"/>
                <w:szCs w:val="22"/>
              </w:rPr>
            </w:pPr>
            <w:r w:rsidRPr="242D5D5C">
              <w:rPr>
                <w:rFonts w:cs="Calibri"/>
                <w:sz w:val="22"/>
                <w:szCs w:val="22"/>
              </w:rPr>
              <w:t>Zamawiający wymaga technologii odzysku związków biogennych (związki azotu i fosforu) poprzez wytwarzanie produktów, które mają być wtórnie wykorzystane (wszystkie odzyskane substancje biogenne w opracowanej technologii muszą być wtórnie zagospodarowane jako produkt</w:t>
            </w:r>
            <w:r w:rsidR="6609FB95" w:rsidRPr="242D5D5C">
              <w:rPr>
                <w:rFonts w:cs="Calibri"/>
                <w:sz w:val="22"/>
                <w:szCs w:val="22"/>
              </w:rPr>
              <w:t xml:space="preserve"> o zastosowaniu rolniczym lub ogrodniczym</w:t>
            </w:r>
            <w:r w:rsidRPr="242D5D5C">
              <w:rPr>
                <w:rFonts w:cs="Calibri"/>
                <w:sz w:val="22"/>
                <w:szCs w:val="22"/>
              </w:rPr>
              <w:t xml:space="preserve">). </w:t>
            </w:r>
            <w:r w:rsidR="04C0E53A" w:rsidRPr="242D5D5C">
              <w:rPr>
                <w:rFonts w:cs="Calibri"/>
                <w:sz w:val="22"/>
                <w:szCs w:val="22"/>
              </w:rPr>
              <w:t>Zamawiający wymaga odzyskani</w:t>
            </w:r>
            <w:r w:rsidR="69B5A513" w:rsidRPr="242D5D5C">
              <w:rPr>
                <w:rFonts w:cs="Calibri"/>
                <w:sz w:val="22"/>
                <w:szCs w:val="22"/>
              </w:rPr>
              <w:t>a</w:t>
            </w:r>
            <w:r w:rsidR="04C0E53A" w:rsidRPr="242D5D5C">
              <w:rPr>
                <w:rFonts w:cs="Calibri"/>
                <w:sz w:val="22"/>
                <w:szCs w:val="22"/>
              </w:rPr>
              <w:t xml:space="preserve"> jak największej</w:t>
            </w:r>
            <w:r w:rsidR="221037CC" w:rsidRPr="242D5D5C">
              <w:rPr>
                <w:rFonts w:cs="Calibri"/>
                <w:sz w:val="22"/>
                <w:szCs w:val="22"/>
              </w:rPr>
              <w:t xml:space="preserve"> ilości fosforu (P) i azotu (N).</w:t>
            </w:r>
          </w:p>
          <w:p w14:paraId="7C5AF4D9" w14:textId="77777777" w:rsidR="00DC06F8" w:rsidRPr="00DE219D" w:rsidRDefault="00DC06F8" w:rsidP="00DC06F8">
            <w:pPr>
              <w:spacing w:after="0"/>
              <w:rPr>
                <w:rFonts w:cs="Calibri"/>
                <w:sz w:val="22"/>
                <w:szCs w:val="22"/>
              </w:rPr>
            </w:pPr>
          </w:p>
          <w:p w14:paraId="138BC50D" w14:textId="61048C20" w:rsidR="00536743" w:rsidRPr="00DE219D" w:rsidRDefault="009225BF" w:rsidP="242D5D5C">
            <w:pPr>
              <w:spacing w:after="0"/>
              <w:rPr>
                <w:rFonts w:cs="Calibri"/>
                <w:sz w:val="22"/>
                <w:szCs w:val="22"/>
              </w:rPr>
            </w:pPr>
            <w:r w:rsidRPr="242D5D5C">
              <w:rPr>
                <w:rFonts w:cs="Calibri"/>
                <w:sz w:val="22"/>
                <w:szCs w:val="22"/>
              </w:rPr>
              <w:t xml:space="preserve">Otrzymane produkty muszą spełniać warunki określone w Rozporządzeniu Parlamentu Europejskiego i Rady (UE) 2019/1009 z dnia 5 czerwca 2019 r. </w:t>
            </w:r>
            <w:r w:rsidR="00A46ADA" w:rsidRPr="00A46ADA">
              <w:rPr>
                <w:rFonts w:cs="Calibri"/>
                <w:sz w:val="22"/>
                <w:szCs w:val="22"/>
              </w:rPr>
              <w:t xml:space="preserve">ustanawiającym przepisy dotyczące udostępniania na rynku produktów nawozowych UE, zmieniające rozporządzenia (WE) nr 1069/2009 i (WE) nr 1107/2009 oraz uchylającym rozporządzenie (WE) nr 2003/2003 </w:t>
            </w:r>
            <w:r w:rsidR="2427EE94" w:rsidRPr="242D5D5C">
              <w:rPr>
                <w:rFonts w:cs="Calibri"/>
                <w:sz w:val="22"/>
                <w:szCs w:val="22"/>
              </w:rPr>
              <w:t xml:space="preserve">oraz muszą </w:t>
            </w:r>
            <w:r w:rsidR="2427EE94" w:rsidRPr="242D5D5C">
              <w:rPr>
                <w:rFonts w:cs="Calibri"/>
                <w:sz w:val="22"/>
                <w:szCs w:val="22"/>
              </w:rPr>
              <w:lastRenderedPageBreak/>
              <w:t>mieć możliwość do wprowadzenia</w:t>
            </w:r>
            <w:r w:rsidR="5C8F8DEC" w:rsidRPr="242D5D5C">
              <w:rPr>
                <w:rFonts w:cs="Calibri"/>
                <w:color w:val="000000" w:themeColor="text1"/>
                <w:sz w:val="22"/>
                <w:szCs w:val="22"/>
              </w:rPr>
              <w:t xml:space="preserve"> ich na rynek gospodarczy w Polce i krajach U</w:t>
            </w:r>
            <w:r w:rsidR="00A46ADA">
              <w:rPr>
                <w:rFonts w:cs="Calibri"/>
                <w:color w:val="000000" w:themeColor="text1"/>
                <w:sz w:val="22"/>
                <w:szCs w:val="22"/>
              </w:rPr>
              <w:t xml:space="preserve">nii </w:t>
            </w:r>
            <w:r w:rsidR="5C8F8DEC" w:rsidRPr="242D5D5C">
              <w:rPr>
                <w:rFonts w:cs="Calibri"/>
                <w:color w:val="000000" w:themeColor="text1"/>
                <w:sz w:val="22"/>
                <w:szCs w:val="22"/>
              </w:rPr>
              <w:t>E</w:t>
            </w:r>
            <w:r w:rsidR="00A46ADA">
              <w:rPr>
                <w:rFonts w:cs="Calibri"/>
                <w:color w:val="000000" w:themeColor="text1"/>
                <w:sz w:val="22"/>
                <w:szCs w:val="22"/>
              </w:rPr>
              <w:t xml:space="preserve">uropejskiej </w:t>
            </w:r>
            <w:r w:rsidR="5C8F8DEC" w:rsidRPr="242D5D5C">
              <w:rPr>
                <w:rFonts w:cs="Calibri"/>
                <w:color w:val="000000" w:themeColor="text1"/>
                <w:sz w:val="22"/>
                <w:szCs w:val="22"/>
              </w:rPr>
              <w:t xml:space="preserve"> jako produkt wykorzystania rolniczego lub ogrodniczego.</w:t>
            </w:r>
            <w:r w:rsidR="2427EE94" w:rsidRPr="242D5D5C">
              <w:rPr>
                <w:rFonts w:cs="Calibri"/>
                <w:color w:val="000000" w:themeColor="text1"/>
                <w:sz w:val="22"/>
                <w:szCs w:val="22"/>
              </w:rPr>
              <w:t xml:space="preserve"> </w:t>
            </w:r>
          </w:p>
        </w:tc>
        <w:tc>
          <w:tcPr>
            <w:tcW w:w="2938" w:type="dxa"/>
          </w:tcPr>
          <w:p w14:paraId="35216E4A" w14:textId="23B7ED06" w:rsidR="00DC06F8" w:rsidRPr="00DE219D" w:rsidRDefault="221037CC" w:rsidP="242D5D5C">
            <w:pPr>
              <w:spacing w:after="0"/>
              <w:rPr>
                <w:rFonts w:cstheme="minorBidi"/>
                <w:sz w:val="22"/>
                <w:szCs w:val="22"/>
              </w:rPr>
            </w:pPr>
            <w:r w:rsidRPr="242D5D5C">
              <w:rPr>
                <w:rFonts w:cstheme="minorBidi"/>
                <w:sz w:val="22"/>
                <w:szCs w:val="22"/>
              </w:rPr>
              <w:lastRenderedPageBreak/>
              <w:t>Zamawiający wymaga podania oddzielnych wyników</w:t>
            </w:r>
            <w:r w:rsidR="72D27114" w:rsidRPr="242D5D5C">
              <w:rPr>
                <w:rFonts w:cstheme="minorBidi"/>
                <w:sz w:val="22"/>
                <w:szCs w:val="22"/>
              </w:rPr>
              <w:t xml:space="preserve"> z</w:t>
            </w:r>
            <w:r w:rsidRPr="242D5D5C">
              <w:rPr>
                <w:rFonts w:cstheme="minorBidi"/>
                <w:sz w:val="22"/>
                <w:szCs w:val="22"/>
              </w:rPr>
              <w:t>awartości odzyskanych związków fosforu i związków azotu w powstających bio-produktach wg ogólnego wzoru:</w:t>
            </w:r>
          </w:p>
          <w:p w14:paraId="6B18CD92" w14:textId="77777777" w:rsidR="00DE219D" w:rsidRPr="00DE219D" w:rsidRDefault="00DE219D" w:rsidP="00B168C1">
            <w:pPr>
              <w:spacing w:after="0"/>
              <w:rPr>
                <w:rFonts w:cstheme="minorHAnsi"/>
                <w:sz w:val="22"/>
              </w:rPr>
            </w:pPr>
          </w:p>
          <w:p w14:paraId="5A007B3E" w14:textId="3196A703" w:rsidR="00DC06F8" w:rsidRPr="00DE219D" w:rsidRDefault="00DC06F8" w:rsidP="00B168C1">
            <w:pPr>
              <w:spacing w:after="0"/>
              <w:rPr>
                <w:rFonts w:cstheme="minorHAnsi"/>
                <w:sz w:val="22"/>
              </w:rPr>
            </w:pPr>
            <w:r w:rsidRPr="00DE219D">
              <w:rPr>
                <w:rFonts w:cstheme="minorHAnsi"/>
                <w:sz w:val="22"/>
              </w:rPr>
              <w:t>% OSB = ŁSBwP</w:t>
            </w:r>
            <w:r w:rsidR="00DE219D">
              <w:rPr>
                <w:rFonts w:cstheme="minorHAnsi"/>
                <w:sz w:val="22"/>
              </w:rPr>
              <w:t xml:space="preserve"> </w:t>
            </w:r>
            <w:r w:rsidRPr="00DE219D">
              <w:rPr>
                <w:rFonts w:cstheme="minorHAnsi"/>
                <w:sz w:val="22"/>
              </w:rPr>
              <w:t>/</w:t>
            </w:r>
            <w:r w:rsidR="00DE219D">
              <w:rPr>
                <w:rFonts w:cstheme="minorHAnsi"/>
                <w:sz w:val="22"/>
              </w:rPr>
              <w:t xml:space="preserve"> </w:t>
            </w:r>
            <w:r w:rsidRPr="00DE219D">
              <w:rPr>
                <w:rFonts w:cstheme="minorHAnsi"/>
                <w:sz w:val="22"/>
              </w:rPr>
              <w:t>ŁSBwSD</w:t>
            </w:r>
          </w:p>
          <w:p w14:paraId="550A285C" w14:textId="710C194A" w:rsidR="00DC06F8" w:rsidRPr="00DE219D" w:rsidRDefault="00DC06F8" w:rsidP="00B168C1">
            <w:pPr>
              <w:spacing w:after="0"/>
              <w:rPr>
                <w:rFonts w:cstheme="minorHAnsi"/>
                <w:sz w:val="22"/>
              </w:rPr>
            </w:pPr>
          </w:p>
          <w:p w14:paraId="7833321D" w14:textId="042D8F6A" w:rsidR="00DC06F8" w:rsidRPr="00DE219D" w:rsidRDefault="00DC06F8" w:rsidP="00B168C1">
            <w:pPr>
              <w:spacing w:after="0"/>
              <w:rPr>
                <w:rFonts w:cstheme="minorHAnsi"/>
                <w:sz w:val="22"/>
              </w:rPr>
            </w:pPr>
            <w:r w:rsidRPr="00DE219D">
              <w:rPr>
                <w:rFonts w:cstheme="minorHAnsi"/>
                <w:sz w:val="22"/>
              </w:rPr>
              <w:t>Gdzie:</w:t>
            </w:r>
          </w:p>
          <w:p w14:paraId="1DB93494" w14:textId="4DC4E099" w:rsidR="00DC06F8" w:rsidRPr="00DE219D" w:rsidRDefault="221037CC" w:rsidP="00B168C1">
            <w:pPr>
              <w:spacing w:after="0"/>
              <w:rPr>
                <w:rFonts w:cstheme="minorHAnsi"/>
              </w:rPr>
            </w:pPr>
            <w:r w:rsidRPr="242D5D5C">
              <w:rPr>
                <w:rFonts w:cstheme="minorBidi"/>
              </w:rPr>
              <w:t>% OSB</w:t>
            </w:r>
            <w:r w:rsidR="68474B29" w:rsidRPr="242D5D5C">
              <w:rPr>
                <w:rFonts w:cstheme="minorBidi"/>
              </w:rPr>
              <w:t xml:space="preserve"> – stopień odzysku substancji biogennych (</w:t>
            </w:r>
            <w:r w:rsidR="1EAC7663" w:rsidRPr="242D5D5C">
              <w:rPr>
                <w:rFonts w:cstheme="minorBidi"/>
              </w:rPr>
              <w:t xml:space="preserve">gdzie </w:t>
            </w:r>
            <w:r w:rsidR="68474B29" w:rsidRPr="242D5D5C">
              <w:rPr>
                <w:rFonts w:cstheme="minorBidi"/>
              </w:rPr>
              <w:t>%</w:t>
            </w:r>
            <w:r w:rsidR="1EAC7663" w:rsidRPr="242D5D5C">
              <w:rPr>
                <w:rFonts w:cstheme="minorBidi"/>
              </w:rPr>
              <w:t xml:space="preserve"> </w:t>
            </w:r>
            <w:r w:rsidR="68474B29" w:rsidRPr="242D5D5C">
              <w:rPr>
                <w:rFonts w:cstheme="minorBidi"/>
              </w:rPr>
              <w:t>OP dla fosforu i %</w:t>
            </w:r>
            <w:r w:rsidR="1EAC7663" w:rsidRPr="242D5D5C">
              <w:rPr>
                <w:rFonts w:cstheme="minorBidi"/>
              </w:rPr>
              <w:t xml:space="preserve"> </w:t>
            </w:r>
            <w:r w:rsidR="68474B29" w:rsidRPr="242D5D5C">
              <w:rPr>
                <w:rFonts w:cstheme="minorBidi"/>
              </w:rPr>
              <w:t>ON dla azotu)</w:t>
            </w:r>
          </w:p>
          <w:p w14:paraId="026F49E4" w14:textId="6EC1CF0F" w:rsidR="242D5D5C" w:rsidRDefault="242D5D5C" w:rsidP="242D5D5C">
            <w:pPr>
              <w:spacing w:after="0"/>
              <w:rPr>
                <w:rFonts w:cstheme="minorBidi"/>
              </w:rPr>
            </w:pPr>
          </w:p>
          <w:p w14:paraId="72D760FF" w14:textId="03FCD67A" w:rsidR="00DC06F8" w:rsidRPr="00DE219D" w:rsidRDefault="221037CC" w:rsidP="00B168C1">
            <w:pPr>
              <w:spacing w:after="0"/>
              <w:rPr>
                <w:rFonts w:cstheme="minorHAnsi"/>
              </w:rPr>
            </w:pPr>
            <w:r w:rsidRPr="242D5D5C">
              <w:rPr>
                <w:rFonts w:cstheme="minorBidi"/>
              </w:rPr>
              <w:t>ŁSBwP</w:t>
            </w:r>
            <w:r w:rsidR="68474B29" w:rsidRPr="242D5D5C">
              <w:rPr>
                <w:rFonts w:cstheme="minorBidi"/>
              </w:rPr>
              <w:t xml:space="preserve"> – ładunek substancji biogennych odzyskany w bio-produktach [kg SB/d] </w:t>
            </w:r>
          </w:p>
          <w:p w14:paraId="616AA699" w14:textId="4FD603BF" w:rsidR="242D5D5C" w:rsidRDefault="242D5D5C" w:rsidP="242D5D5C">
            <w:pPr>
              <w:spacing w:after="0"/>
              <w:rPr>
                <w:rFonts w:cstheme="minorBidi"/>
              </w:rPr>
            </w:pPr>
          </w:p>
          <w:p w14:paraId="3BB98649" w14:textId="765B97B3" w:rsidR="00DC06F8" w:rsidRPr="00DE219D" w:rsidRDefault="221037CC" w:rsidP="00B168C1">
            <w:pPr>
              <w:spacing w:after="0"/>
              <w:rPr>
                <w:rFonts w:cstheme="minorHAnsi"/>
              </w:rPr>
            </w:pPr>
            <w:r w:rsidRPr="242D5D5C">
              <w:rPr>
                <w:rFonts w:cstheme="minorBidi"/>
              </w:rPr>
              <w:t>ŁSBwSD</w:t>
            </w:r>
            <w:r w:rsidR="68474B29" w:rsidRPr="242D5D5C">
              <w:rPr>
                <w:rFonts w:cstheme="minorBidi"/>
              </w:rPr>
              <w:t xml:space="preserve"> – ładunek substancji biogennych w ściekach dopływających do oczyszczalni [kg SB/d]</w:t>
            </w:r>
          </w:p>
          <w:p w14:paraId="39A3A2F6" w14:textId="50CECA98" w:rsidR="242D5D5C" w:rsidRDefault="242D5D5C" w:rsidP="242D5D5C">
            <w:pPr>
              <w:spacing w:after="0"/>
              <w:rPr>
                <w:rFonts w:cstheme="minorBidi"/>
              </w:rPr>
            </w:pPr>
          </w:p>
          <w:p w14:paraId="25E5F516" w14:textId="3EBDD2DA" w:rsidR="00DC06F8" w:rsidRPr="00DE219D" w:rsidRDefault="00DE219D" w:rsidP="00B168C1">
            <w:pPr>
              <w:spacing w:after="0"/>
              <w:rPr>
                <w:rFonts w:cstheme="minorHAnsi"/>
              </w:rPr>
            </w:pPr>
            <w:r w:rsidRPr="00DE219D">
              <w:rPr>
                <w:rFonts w:cstheme="minorHAnsi"/>
              </w:rPr>
              <w:t>SB-substancje Biogenne</w:t>
            </w:r>
          </w:p>
          <w:p w14:paraId="134EBA5B" w14:textId="77777777" w:rsidR="00DE219D" w:rsidRPr="00DE219D" w:rsidRDefault="00DE219D" w:rsidP="00B168C1">
            <w:pPr>
              <w:spacing w:after="0"/>
              <w:rPr>
                <w:rFonts w:cstheme="minorHAnsi"/>
                <w:sz w:val="22"/>
              </w:rPr>
            </w:pPr>
          </w:p>
          <w:p w14:paraId="322BC825" w14:textId="7E4F7464" w:rsidR="00B168C1" w:rsidRPr="00DE219D" w:rsidRDefault="5FC009FE" w:rsidP="242D5D5C">
            <w:pPr>
              <w:spacing w:after="0"/>
              <w:rPr>
                <w:rFonts w:cstheme="minorBidi"/>
                <w:sz w:val="22"/>
                <w:szCs w:val="22"/>
              </w:rPr>
            </w:pPr>
            <w:r w:rsidRPr="242D5D5C">
              <w:rPr>
                <w:rFonts w:cstheme="minorBidi"/>
                <w:sz w:val="22"/>
                <w:szCs w:val="22"/>
              </w:rPr>
              <w:t xml:space="preserve">Wykonawca </w:t>
            </w:r>
            <w:r w:rsidR="6AF9EE36" w:rsidRPr="242D5D5C">
              <w:rPr>
                <w:rFonts w:cstheme="minorBidi"/>
                <w:sz w:val="22"/>
                <w:szCs w:val="22"/>
              </w:rPr>
              <w:t xml:space="preserve">również </w:t>
            </w:r>
            <w:r w:rsidRPr="242D5D5C">
              <w:rPr>
                <w:rFonts w:cstheme="minorBidi"/>
                <w:sz w:val="22"/>
                <w:szCs w:val="22"/>
              </w:rPr>
              <w:t xml:space="preserve">liczy </w:t>
            </w:r>
            <w:r w:rsidR="3CC9B592" w:rsidRPr="242D5D5C">
              <w:rPr>
                <w:rFonts w:cstheme="minorBidi"/>
                <w:sz w:val="22"/>
                <w:szCs w:val="22"/>
              </w:rPr>
              <w:t xml:space="preserve">i podaje całkowitą </w:t>
            </w:r>
            <w:r w:rsidRPr="242D5D5C">
              <w:rPr>
                <w:rFonts w:cstheme="minorBidi"/>
                <w:sz w:val="22"/>
                <w:szCs w:val="22"/>
              </w:rPr>
              <w:t xml:space="preserve">zawartość </w:t>
            </w:r>
            <w:r w:rsidR="3CC9B592" w:rsidRPr="242D5D5C">
              <w:rPr>
                <w:rFonts w:cstheme="minorBidi"/>
                <w:sz w:val="22"/>
                <w:szCs w:val="22"/>
              </w:rPr>
              <w:t xml:space="preserve">wszystkich </w:t>
            </w:r>
            <w:r w:rsidRPr="242D5D5C">
              <w:rPr>
                <w:rFonts w:cstheme="minorBidi"/>
                <w:sz w:val="22"/>
                <w:szCs w:val="22"/>
              </w:rPr>
              <w:t xml:space="preserve">odzyskanych substancji biogennych </w:t>
            </w:r>
            <w:r w:rsidR="5FB26F34" w:rsidRPr="242D5D5C">
              <w:rPr>
                <w:rFonts w:cstheme="minorBidi"/>
                <w:sz w:val="22"/>
                <w:szCs w:val="22"/>
              </w:rPr>
              <w:t>obecnych w</w:t>
            </w:r>
            <w:r w:rsidRPr="242D5D5C">
              <w:rPr>
                <w:rFonts w:cstheme="minorBidi"/>
                <w:sz w:val="22"/>
                <w:szCs w:val="22"/>
              </w:rPr>
              <w:t xml:space="preserve"> </w:t>
            </w:r>
            <w:r w:rsidR="3CC9B592" w:rsidRPr="242D5D5C">
              <w:rPr>
                <w:rFonts w:cstheme="minorBidi"/>
                <w:sz w:val="22"/>
                <w:szCs w:val="22"/>
              </w:rPr>
              <w:t>bio-</w:t>
            </w:r>
            <w:r w:rsidRPr="242D5D5C">
              <w:rPr>
                <w:rFonts w:cstheme="minorBidi"/>
                <w:sz w:val="22"/>
                <w:szCs w:val="22"/>
              </w:rPr>
              <w:t>produktach</w:t>
            </w:r>
            <w:r w:rsidR="3B0BB1C2" w:rsidRPr="242D5D5C">
              <w:rPr>
                <w:rFonts w:cstheme="minorBidi"/>
                <w:sz w:val="22"/>
                <w:szCs w:val="22"/>
              </w:rPr>
              <w:t xml:space="preserve"> dla rolnictwa i ogrodnictwa</w:t>
            </w:r>
            <w:r w:rsidRPr="242D5D5C">
              <w:rPr>
                <w:rFonts w:cstheme="minorBidi"/>
                <w:sz w:val="22"/>
                <w:szCs w:val="22"/>
              </w:rPr>
              <w:t xml:space="preserve"> </w:t>
            </w:r>
            <w:r w:rsidR="5FB26F34" w:rsidRPr="242D5D5C">
              <w:rPr>
                <w:rFonts w:cstheme="minorBidi"/>
                <w:sz w:val="22"/>
                <w:szCs w:val="22"/>
              </w:rPr>
              <w:t xml:space="preserve">w następujący sposób: </w:t>
            </w:r>
          </w:p>
          <w:p w14:paraId="2EFB6B57" w14:textId="6E65D624" w:rsidR="00B168C1" w:rsidRPr="00DE219D" w:rsidRDefault="00B168C1" w:rsidP="00B168C1">
            <w:pPr>
              <w:spacing w:after="0"/>
              <w:rPr>
                <w:rFonts w:cstheme="minorHAnsi"/>
              </w:rPr>
            </w:pPr>
          </w:p>
          <w:p w14:paraId="53D52647" w14:textId="3E3D24D2" w:rsidR="00B168C1" w:rsidRPr="00DE219D" w:rsidRDefault="2FA4A5D1" w:rsidP="342DC6D8">
            <w:pPr>
              <w:spacing w:after="0"/>
              <w:rPr>
                <w:rFonts w:cstheme="minorBidi"/>
                <w:sz w:val="22"/>
                <w:szCs w:val="22"/>
              </w:rPr>
            </w:pPr>
            <w:del w:id="90" w:author="Autor">
              <w:r w:rsidRPr="342DC6D8" w:rsidDel="00C32BA2">
                <w:rPr>
                  <w:rFonts w:cstheme="minorBidi"/>
                  <w:sz w:val="22"/>
                  <w:szCs w:val="22"/>
                </w:rPr>
                <w:delText>ZSO</w:delText>
              </w:r>
            </w:del>
            <w:ins w:id="91" w:author="Autor">
              <w:r w:rsidR="00C32BA2">
                <w:rPr>
                  <w:rFonts w:cstheme="minorBidi"/>
                  <w:sz w:val="22"/>
                  <w:szCs w:val="22"/>
                </w:rPr>
                <w:t xml:space="preserve">SOSB </w:t>
              </w:r>
            </w:ins>
            <w:r w:rsidRPr="342DC6D8">
              <w:rPr>
                <w:rFonts w:cstheme="minorBidi"/>
                <w:sz w:val="22"/>
                <w:szCs w:val="22"/>
              </w:rPr>
              <w:t xml:space="preserve">= </w:t>
            </w:r>
            <w:del w:id="92" w:author="Autor">
              <w:r w:rsidRPr="342DC6D8" w:rsidDel="00C32BA2">
                <w:rPr>
                  <w:rFonts w:cstheme="minorBidi"/>
                  <w:sz w:val="22"/>
                  <w:szCs w:val="22"/>
                </w:rPr>
                <w:delText>%</w:delText>
              </w:r>
            </w:del>
            <w:r w:rsidR="2AD8BCF9" w:rsidRPr="342DC6D8">
              <w:rPr>
                <w:rFonts w:cstheme="minorBidi"/>
                <w:sz w:val="22"/>
                <w:szCs w:val="22"/>
              </w:rPr>
              <w:t xml:space="preserve">OP + </w:t>
            </w:r>
            <w:del w:id="93" w:author="Autor">
              <w:r w:rsidR="2AD8BCF9" w:rsidRPr="342DC6D8" w:rsidDel="00C32BA2">
                <w:rPr>
                  <w:rFonts w:cstheme="minorBidi"/>
                  <w:sz w:val="22"/>
                  <w:szCs w:val="22"/>
                </w:rPr>
                <w:delText>%</w:delText>
              </w:r>
            </w:del>
            <w:r w:rsidR="2AD8BCF9" w:rsidRPr="342DC6D8">
              <w:rPr>
                <w:rFonts w:cstheme="minorBidi"/>
                <w:sz w:val="22"/>
                <w:szCs w:val="22"/>
              </w:rPr>
              <w:t>ON</w:t>
            </w:r>
          </w:p>
          <w:p w14:paraId="5D85FD38" w14:textId="5D72F0CF" w:rsidR="00B168C1" w:rsidRPr="00DE219D" w:rsidRDefault="00B168C1" w:rsidP="00B168C1">
            <w:pPr>
              <w:spacing w:after="0"/>
              <w:rPr>
                <w:rFonts w:cstheme="minorHAnsi"/>
              </w:rPr>
            </w:pPr>
          </w:p>
          <w:p w14:paraId="74AB44E1" w14:textId="77777777" w:rsidR="00C32BA2" w:rsidRPr="00C32BA2" w:rsidRDefault="00C32BA2" w:rsidP="00C32BA2">
            <w:pPr>
              <w:spacing w:after="0"/>
              <w:rPr>
                <w:ins w:id="94" w:author="Autor"/>
                <w:rFonts w:cstheme="minorHAnsi"/>
                <w:sz w:val="22"/>
              </w:rPr>
            </w:pPr>
            <w:ins w:id="95" w:author="Autor">
              <w:r w:rsidRPr="00C32BA2">
                <w:rPr>
                  <w:rFonts w:cstheme="minorHAnsi"/>
                  <w:sz w:val="22"/>
                </w:rPr>
                <w:t>gdzie:</w:t>
              </w:r>
            </w:ins>
          </w:p>
          <w:p w14:paraId="697E6CC3" w14:textId="01EB249C" w:rsidR="00C32BA2" w:rsidRDefault="00C32BA2" w:rsidP="00C32BA2">
            <w:pPr>
              <w:spacing w:after="0"/>
              <w:rPr>
                <w:ins w:id="96" w:author="Autor"/>
                <w:rFonts w:cstheme="minorHAnsi"/>
                <w:sz w:val="22"/>
              </w:rPr>
            </w:pPr>
            <w:ins w:id="97" w:author="Autor">
              <w:r>
                <w:rPr>
                  <w:rFonts w:cstheme="minorBidi"/>
                  <w:sz w:val="22"/>
                  <w:szCs w:val="22"/>
                </w:rPr>
                <w:lastRenderedPageBreak/>
                <w:t>SOSB</w:t>
              </w:r>
              <w:r w:rsidRPr="00C32BA2">
                <w:rPr>
                  <w:rFonts w:cstheme="minorHAnsi"/>
                  <w:sz w:val="22"/>
                </w:rPr>
                <w:t xml:space="preserve"> – wskaźnik konkursowy odnoszący się do </w:t>
              </w:r>
              <w:r>
                <w:rPr>
                  <w:rFonts w:cstheme="minorHAnsi"/>
                  <w:sz w:val="22"/>
                </w:rPr>
                <w:t xml:space="preserve">stopnia substancji odzyskanych </w:t>
              </w:r>
              <w:r w:rsidRPr="00C32BA2">
                <w:rPr>
                  <w:rFonts w:cstheme="minorHAnsi"/>
                  <w:sz w:val="22"/>
                </w:rPr>
                <w:t>[-]</w:t>
              </w:r>
              <w:r>
                <w:rPr>
                  <w:rFonts w:cstheme="minorHAnsi"/>
                  <w:sz w:val="22"/>
                </w:rPr>
                <w:t xml:space="preserve">. </w:t>
              </w:r>
            </w:ins>
          </w:p>
          <w:p w14:paraId="3B1AD1F7" w14:textId="380B2BAE" w:rsidR="00C32BA2" w:rsidRDefault="00C32BA2" w:rsidP="00C32BA2">
            <w:pPr>
              <w:spacing w:after="0"/>
              <w:rPr>
                <w:ins w:id="98" w:author="Autor"/>
                <w:rFonts w:cstheme="minorHAnsi"/>
                <w:sz w:val="22"/>
              </w:rPr>
            </w:pPr>
            <w:ins w:id="99" w:author="Autor">
              <w:r w:rsidRPr="00C32BA2">
                <w:rPr>
                  <w:rFonts w:cstheme="minorHAnsi"/>
                  <w:sz w:val="22"/>
                </w:rPr>
                <w:t xml:space="preserve">Uzyskany wskaźnik, tj. </w:t>
              </w:r>
              <w:r>
                <w:rPr>
                  <w:rFonts w:cstheme="minorBidi"/>
                  <w:sz w:val="22"/>
                  <w:szCs w:val="22"/>
                </w:rPr>
                <w:t>SOSB</w:t>
              </w:r>
              <w:r w:rsidRPr="00C32BA2">
                <w:rPr>
                  <w:rFonts w:cstheme="minorHAnsi"/>
                  <w:sz w:val="22"/>
                </w:rPr>
                <w:t xml:space="preserve">, traktuje się jako wielkość bezwymiarową służącą do porównania Wniosków konkursowych w kryterium odnoszącym się do </w:t>
              </w:r>
              <w:r>
                <w:rPr>
                  <w:rFonts w:cstheme="minorHAnsi"/>
                  <w:sz w:val="22"/>
                </w:rPr>
                <w:t xml:space="preserve">stopnia odzyskanych substancji biogennych. </w:t>
              </w:r>
            </w:ins>
          </w:p>
          <w:p w14:paraId="61C7DA46" w14:textId="77777777" w:rsidR="00C32BA2" w:rsidRPr="00C32BA2" w:rsidRDefault="00C32BA2" w:rsidP="00C32BA2">
            <w:pPr>
              <w:spacing w:after="0"/>
              <w:rPr>
                <w:ins w:id="100" w:author="Autor"/>
                <w:rFonts w:cstheme="minorHAnsi"/>
                <w:sz w:val="22"/>
              </w:rPr>
            </w:pPr>
          </w:p>
          <w:p w14:paraId="321F6CF3" w14:textId="08E04B69" w:rsidR="00C32BA2" w:rsidRPr="00C32BA2" w:rsidRDefault="00C32BA2" w:rsidP="00C32BA2">
            <w:pPr>
              <w:spacing w:after="0"/>
              <w:rPr>
                <w:ins w:id="101" w:author="Autor"/>
                <w:rFonts w:cstheme="minorHAnsi"/>
                <w:sz w:val="22"/>
              </w:rPr>
            </w:pPr>
            <w:ins w:id="102" w:author="Autor">
              <w:r>
                <w:rPr>
                  <w:rFonts w:cstheme="minorHAnsi"/>
                  <w:sz w:val="22"/>
                </w:rPr>
                <w:t>OP, ON</w:t>
              </w:r>
              <w:r w:rsidRPr="00C32BA2">
                <w:rPr>
                  <w:rFonts w:cstheme="minorHAnsi"/>
                  <w:sz w:val="22"/>
                </w:rPr>
                <w:t xml:space="preserve"> – </w:t>
              </w:r>
              <w:r>
                <w:rPr>
                  <w:rFonts w:cstheme="minorHAnsi"/>
                  <w:sz w:val="22"/>
                </w:rPr>
                <w:t xml:space="preserve">procentowe </w:t>
              </w:r>
              <w:r w:rsidRPr="00C32BA2">
                <w:rPr>
                  <w:rFonts w:cstheme="minorHAnsi"/>
                  <w:sz w:val="22"/>
                </w:rPr>
                <w:t xml:space="preserve">wartości </w:t>
              </w:r>
              <w:r>
                <w:rPr>
                  <w:rFonts w:cstheme="minorHAnsi"/>
                  <w:sz w:val="22"/>
                </w:rPr>
                <w:t xml:space="preserve">stopnia odzysku substancji biogennych (OP dla fosforu i </w:t>
              </w:r>
              <w:r w:rsidRPr="00C32BA2">
                <w:rPr>
                  <w:rFonts w:cstheme="minorHAnsi"/>
                  <w:sz w:val="22"/>
                </w:rPr>
                <w:t>ON dla azotu</w:t>
              </w:r>
              <w:r>
                <w:rPr>
                  <w:rFonts w:cstheme="minorHAnsi"/>
                  <w:sz w:val="22"/>
                </w:rPr>
                <w:t xml:space="preserve">), </w:t>
              </w:r>
              <w:r w:rsidRPr="00C32BA2">
                <w:rPr>
                  <w:rFonts w:cstheme="minorHAnsi"/>
                  <w:sz w:val="22"/>
                </w:rPr>
                <w:t>podane jako bezwymiarowe liczby całkowite [-]</w:t>
              </w:r>
            </w:ins>
          </w:p>
          <w:p w14:paraId="7AA386A2" w14:textId="77777777" w:rsidR="00C32BA2" w:rsidRPr="00C32BA2" w:rsidRDefault="00C32BA2" w:rsidP="00C32BA2">
            <w:pPr>
              <w:spacing w:after="0"/>
              <w:rPr>
                <w:ins w:id="103" w:author="Autor"/>
                <w:rFonts w:cstheme="minorHAnsi"/>
                <w:sz w:val="22"/>
              </w:rPr>
            </w:pPr>
          </w:p>
          <w:p w14:paraId="45E0112D" w14:textId="3B44FB9D" w:rsidR="00536743" w:rsidRPr="00DE219D" w:rsidRDefault="00B168C1" w:rsidP="00B168C1">
            <w:pPr>
              <w:spacing w:after="0"/>
              <w:rPr>
                <w:rFonts w:cstheme="minorHAnsi"/>
                <w:sz w:val="22"/>
              </w:rPr>
            </w:pPr>
            <w:r w:rsidRPr="00DE219D">
              <w:rPr>
                <w:rFonts w:cstheme="minorHAnsi"/>
                <w:sz w:val="22"/>
              </w:rPr>
              <w:t xml:space="preserve">Uzyskane wyniki należy podać w szerszej perspektywie czasu tj. 30 </w:t>
            </w:r>
            <w:r w:rsidR="008762BB" w:rsidRPr="00DE219D">
              <w:rPr>
                <w:rFonts w:cstheme="minorHAnsi"/>
                <w:sz w:val="22"/>
              </w:rPr>
              <w:t>dni (miesiąc)</w:t>
            </w:r>
            <w:r w:rsidR="00DC06F8" w:rsidRPr="00DE219D">
              <w:rPr>
                <w:rFonts w:cstheme="minorHAnsi"/>
                <w:sz w:val="22"/>
              </w:rPr>
              <w:t>.</w:t>
            </w:r>
          </w:p>
          <w:p w14:paraId="5EE1B38C" w14:textId="77777777" w:rsidR="00DC06F8" w:rsidRPr="00DE219D" w:rsidRDefault="00DC06F8" w:rsidP="00B168C1">
            <w:pPr>
              <w:spacing w:after="0"/>
              <w:rPr>
                <w:rFonts w:cstheme="minorHAnsi"/>
              </w:rPr>
            </w:pPr>
          </w:p>
          <w:p w14:paraId="74132D01" w14:textId="44C00013" w:rsidR="00DC06F8" w:rsidRPr="00DE219D" w:rsidRDefault="00DC06F8" w:rsidP="005C41E0">
            <w:pPr>
              <w:rPr>
                <w:rFonts w:cstheme="minorHAnsi"/>
                <w:sz w:val="22"/>
              </w:rPr>
            </w:pPr>
            <w:r w:rsidRPr="00DE219D">
              <w:rPr>
                <w:rFonts w:cstheme="minorHAnsi"/>
                <w:sz w:val="22"/>
              </w:rPr>
              <w:t>Do wyliczeń należy przyjąć średnie wartości z zakresów podanych dla parametrów ścieków surowych opisanych w Załączniku nr 2 do Regulaminu.</w:t>
            </w:r>
          </w:p>
        </w:tc>
      </w:tr>
      <w:tr w:rsidR="00F51E5E" w:rsidRPr="00081B45" w14:paraId="28EF1636" w14:textId="77777777" w:rsidTr="00EF67F1">
        <w:trPr>
          <w:jc w:val="center"/>
        </w:trPr>
        <w:tc>
          <w:tcPr>
            <w:tcW w:w="562" w:type="dxa"/>
            <w:shd w:val="clear" w:color="auto" w:fill="auto"/>
            <w:vAlign w:val="center"/>
          </w:tcPr>
          <w:p w14:paraId="6213F748" w14:textId="0666819E" w:rsidR="00F51E5E" w:rsidRPr="00C861D8" w:rsidRDefault="00536743"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4</w:t>
            </w:r>
          </w:p>
        </w:tc>
        <w:tc>
          <w:tcPr>
            <w:tcW w:w="1701" w:type="dxa"/>
            <w:shd w:val="clear" w:color="auto" w:fill="auto"/>
            <w:vAlign w:val="center"/>
          </w:tcPr>
          <w:p w14:paraId="33026D4F" w14:textId="4C6F96C1" w:rsidR="00F51E5E" w:rsidRPr="00FC17A0" w:rsidRDefault="00F51E5E" w:rsidP="004D3729">
            <w:pPr>
              <w:spacing w:after="0"/>
              <w:rPr>
                <w:rFonts w:asciiTheme="minorHAnsi" w:hAnsiTheme="minorHAnsi" w:cstheme="minorHAnsi"/>
                <w:b/>
                <w:sz w:val="22"/>
                <w:szCs w:val="22"/>
              </w:rPr>
            </w:pPr>
            <w:r w:rsidRPr="00FC17A0">
              <w:rPr>
                <w:rFonts w:asciiTheme="minorHAnsi" w:hAnsiTheme="minorHAnsi" w:cstheme="minorHAnsi"/>
                <w:b/>
                <w:sz w:val="22"/>
                <w:szCs w:val="22"/>
              </w:rPr>
              <w:t>Technologia</w:t>
            </w:r>
          </w:p>
        </w:tc>
        <w:tc>
          <w:tcPr>
            <w:tcW w:w="1985" w:type="dxa"/>
            <w:shd w:val="clear" w:color="auto" w:fill="auto"/>
            <w:vAlign w:val="center"/>
          </w:tcPr>
          <w:p w14:paraId="7F28359B" w14:textId="4B87221E" w:rsidR="00F51E5E" w:rsidRPr="00FC17A0" w:rsidRDefault="00F51E5E" w:rsidP="002A6F63">
            <w:pPr>
              <w:spacing w:after="0"/>
              <w:rPr>
                <w:rFonts w:asciiTheme="minorHAnsi" w:hAnsiTheme="minorHAnsi" w:cstheme="minorHAnsi"/>
                <w:b/>
                <w:sz w:val="22"/>
                <w:szCs w:val="22"/>
              </w:rPr>
            </w:pPr>
            <w:r w:rsidRPr="00A8381B">
              <w:rPr>
                <w:rFonts w:asciiTheme="minorHAnsi" w:hAnsiTheme="minorHAnsi" w:cstheme="minorHAnsi"/>
                <w:b/>
                <w:sz w:val="22"/>
                <w:szCs w:val="22"/>
              </w:rPr>
              <w:t xml:space="preserve">Jakość </w:t>
            </w:r>
            <w:r w:rsidR="002A6F63" w:rsidRPr="00A8381B">
              <w:rPr>
                <w:rFonts w:asciiTheme="minorHAnsi" w:hAnsiTheme="minorHAnsi" w:cstheme="minorHAnsi"/>
                <w:b/>
                <w:sz w:val="22"/>
                <w:szCs w:val="22"/>
              </w:rPr>
              <w:t xml:space="preserve">odzyskanej </w:t>
            </w:r>
            <w:r w:rsidRPr="00A8381B">
              <w:rPr>
                <w:rFonts w:asciiTheme="minorHAnsi" w:hAnsiTheme="minorHAnsi" w:cstheme="minorHAnsi"/>
                <w:b/>
                <w:sz w:val="22"/>
                <w:szCs w:val="22"/>
              </w:rPr>
              <w:t>wody</w:t>
            </w:r>
            <w:r w:rsidR="00046D1F" w:rsidRPr="00FC17A0">
              <w:rPr>
                <w:rFonts w:asciiTheme="minorHAnsi" w:hAnsiTheme="minorHAnsi" w:cstheme="minorHAnsi"/>
                <w:b/>
                <w:sz w:val="22"/>
                <w:szCs w:val="22"/>
              </w:rPr>
              <w:t xml:space="preserve"> </w:t>
            </w:r>
          </w:p>
        </w:tc>
        <w:tc>
          <w:tcPr>
            <w:tcW w:w="2590" w:type="dxa"/>
            <w:vAlign w:val="center"/>
          </w:tcPr>
          <w:p w14:paraId="785362F9" w14:textId="7A456E73" w:rsidR="00F51E5E" w:rsidRPr="00A003C6" w:rsidRDefault="496CAC1B" w:rsidP="242D5D5C">
            <w:pPr>
              <w:spacing w:after="0"/>
              <w:rPr>
                <w:rFonts w:asciiTheme="minorHAnsi" w:hAnsiTheme="minorHAnsi" w:cstheme="minorBidi"/>
                <w:sz w:val="22"/>
                <w:szCs w:val="22"/>
              </w:rPr>
            </w:pPr>
            <w:r w:rsidRPr="242D5D5C">
              <w:rPr>
                <w:rFonts w:cstheme="minorBidi"/>
                <w:sz w:val="22"/>
                <w:szCs w:val="22"/>
              </w:rPr>
              <w:t>Zamawiający wymaga przedstawienia procentowej wartość redukcji dla poszczególnych parametrów określających jakość odzyskanej wody. Parametrami tymi są</w:t>
            </w:r>
            <w:r w:rsidR="0E8399CE" w:rsidRPr="242D5D5C">
              <w:rPr>
                <w:rFonts w:asciiTheme="minorHAnsi" w:hAnsiTheme="minorHAnsi" w:cstheme="minorBidi"/>
                <w:sz w:val="22"/>
                <w:szCs w:val="22"/>
              </w:rPr>
              <w:t>:</w:t>
            </w:r>
            <w:r w:rsidR="3F15192A" w:rsidRPr="242D5D5C">
              <w:rPr>
                <w:rFonts w:asciiTheme="minorHAnsi" w:hAnsiTheme="minorHAnsi" w:cstheme="minorBidi"/>
                <w:sz w:val="22"/>
                <w:szCs w:val="22"/>
              </w:rPr>
              <w:t xml:space="preserve"> P</w:t>
            </w:r>
            <w:r w:rsidR="0E8399CE" w:rsidRPr="242D5D5C">
              <w:rPr>
                <w:rFonts w:asciiTheme="minorHAnsi" w:hAnsiTheme="minorHAnsi" w:cstheme="minorBidi"/>
                <w:sz w:val="22"/>
                <w:szCs w:val="22"/>
              </w:rPr>
              <w:t>ięciodniowe Biochemiczne Zapotrzebowanie Tlenu (BZT</w:t>
            </w:r>
            <w:r w:rsidR="0E8399CE" w:rsidRPr="242D5D5C">
              <w:rPr>
                <w:rFonts w:asciiTheme="minorHAnsi" w:hAnsiTheme="minorHAnsi" w:cstheme="minorBidi"/>
                <w:sz w:val="22"/>
                <w:szCs w:val="22"/>
                <w:vertAlign w:val="subscript"/>
              </w:rPr>
              <w:t>5</w:t>
            </w:r>
            <w:r w:rsidR="0E8399CE" w:rsidRPr="242D5D5C">
              <w:rPr>
                <w:rFonts w:asciiTheme="minorHAnsi" w:hAnsiTheme="minorHAnsi" w:cstheme="minorBidi"/>
                <w:sz w:val="22"/>
                <w:szCs w:val="22"/>
              </w:rPr>
              <w:t>), Zawiesin</w:t>
            </w:r>
            <w:r w:rsidR="4B20C8CE" w:rsidRPr="242D5D5C">
              <w:rPr>
                <w:rFonts w:asciiTheme="minorHAnsi" w:hAnsiTheme="minorHAnsi" w:cstheme="minorBidi"/>
                <w:sz w:val="22"/>
                <w:szCs w:val="22"/>
              </w:rPr>
              <w:t>y</w:t>
            </w:r>
            <w:r w:rsidR="0E8399CE" w:rsidRPr="242D5D5C">
              <w:rPr>
                <w:rFonts w:asciiTheme="minorHAnsi" w:hAnsiTheme="minorHAnsi" w:cstheme="minorBidi"/>
                <w:sz w:val="22"/>
                <w:szCs w:val="22"/>
              </w:rPr>
              <w:t xml:space="preserve"> ogóln</w:t>
            </w:r>
            <w:r w:rsidR="4B20C8CE" w:rsidRPr="242D5D5C">
              <w:rPr>
                <w:rFonts w:asciiTheme="minorHAnsi" w:hAnsiTheme="minorHAnsi" w:cstheme="minorBidi"/>
                <w:sz w:val="22"/>
                <w:szCs w:val="22"/>
              </w:rPr>
              <w:t>e</w:t>
            </w:r>
            <w:r w:rsidR="3ADE20A5" w:rsidRPr="242D5D5C">
              <w:rPr>
                <w:rFonts w:asciiTheme="minorHAnsi" w:hAnsiTheme="minorHAnsi" w:cstheme="minorBidi"/>
                <w:sz w:val="22"/>
                <w:szCs w:val="22"/>
              </w:rPr>
              <w:t xml:space="preserve"> (Z</w:t>
            </w:r>
            <w:r w:rsidR="3ADE20A5" w:rsidRPr="00036344">
              <w:rPr>
                <w:rFonts w:asciiTheme="minorHAnsi" w:hAnsiTheme="minorHAnsi" w:cstheme="minorBidi"/>
                <w:sz w:val="22"/>
                <w:szCs w:val="22"/>
                <w:vertAlign w:val="subscript"/>
              </w:rPr>
              <w:t>og</w:t>
            </w:r>
            <w:r w:rsidR="3ADE20A5" w:rsidRPr="242D5D5C">
              <w:rPr>
                <w:rFonts w:asciiTheme="minorHAnsi" w:hAnsiTheme="minorHAnsi" w:cstheme="minorBidi"/>
                <w:sz w:val="22"/>
                <w:szCs w:val="22"/>
              </w:rPr>
              <w:t>)</w:t>
            </w:r>
            <w:r w:rsidR="0E8399CE" w:rsidRPr="242D5D5C">
              <w:rPr>
                <w:rFonts w:asciiTheme="minorHAnsi" w:hAnsiTheme="minorHAnsi" w:cstheme="minorBidi"/>
                <w:sz w:val="22"/>
                <w:szCs w:val="22"/>
              </w:rPr>
              <w:t>, Mętność</w:t>
            </w:r>
            <w:r w:rsidR="3ADE20A5" w:rsidRPr="242D5D5C">
              <w:rPr>
                <w:rFonts w:asciiTheme="minorHAnsi" w:hAnsiTheme="minorHAnsi" w:cstheme="minorBidi"/>
                <w:sz w:val="22"/>
                <w:szCs w:val="22"/>
              </w:rPr>
              <w:t xml:space="preserve"> (M)</w:t>
            </w:r>
            <w:r w:rsidR="0E8399CE" w:rsidRPr="242D5D5C">
              <w:rPr>
                <w:rFonts w:asciiTheme="minorHAnsi" w:hAnsiTheme="minorHAnsi" w:cstheme="minorBidi"/>
                <w:sz w:val="22"/>
                <w:szCs w:val="22"/>
              </w:rPr>
              <w:t xml:space="preserve">, </w:t>
            </w:r>
          </w:p>
          <w:p w14:paraId="2D714C41" w14:textId="77777777" w:rsidR="00F51E5E" w:rsidRPr="00A003C6" w:rsidRDefault="00F51E5E" w:rsidP="007147C4">
            <w:pPr>
              <w:spacing w:after="0"/>
              <w:rPr>
                <w:rFonts w:asciiTheme="minorHAnsi" w:hAnsiTheme="minorHAnsi" w:cstheme="minorHAnsi"/>
                <w:sz w:val="22"/>
                <w:szCs w:val="22"/>
              </w:rPr>
            </w:pPr>
          </w:p>
          <w:p w14:paraId="449D6735" w14:textId="64CAF4F9" w:rsidR="00F51E5E" w:rsidRPr="00A003C6" w:rsidRDefault="0E8399CE"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w:t>
            </w:r>
            <w:r w:rsidR="6783A198" w:rsidRPr="242D5D5C">
              <w:rPr>
                <w:rFonts w:asciiTheme="minorHAnsi" w:hAnsiTheme="minorHAnsi" w:cstheme="minorBidi"/>
                <w:sz w:val="22"/>
                <w:szCs w:val="22"/>
              </w:rPr>
              <w:t>,</w:t>
            </w:r>
            <w:r w:rsidRPr="242D5D5C">
              <w:rPr>
                <w:rFonts w:asciiTheme="minorHAnsi" w:hAnsiTheme="minorHAnsi" w:cstheme="minorBidi"/>
                <w:sz w:val="22"/>
                <w:szCs w:val="22"/>
              </w:rPr>
              <w:t xml:space="preserve"> aby podane wartości stopnia redukcji</w:t>
            </w:r>
            <w:r w:rsidR="46553F11" w:rsidRPr="242D5D5C">
              <w:rPr>
                <w:rFonts w:asciiTheme="minorHAnsi" w:hAnsiTheme="minorHAnsi" w:cstheme="minorBidi"/>
                <w:sz w:val="22"/>
                <w:szCs w:val="22"/>
              </w:rPr>
              <w:t xml:space="preserve"> dla poszczególnych </w:t>
            </w:r>
            <w:r w:rsidR="46553F11" w:rsidRPr="242D5D5C">
              <w:rPr>
                <w:rFonts w:asciiTheme="minorHAnsi" w:hAnsiTheme="minorHAnsi" w:cstheme="minorBidi"/>
                <w:sz w:val="22"/>
                <w:szCs w:val="22"/>
              </w:rPr>
              <w:lastRenderedPageBreak/>
              <w:t xml:space="preserve">parametrów </w:t>
            </w:r>
            <w:r w:rsidRPr="242D5D5C">
              <w:rPr>
                <w:rFonts w:asciiTheme="minorHAnsi" w:hAnsiTheme="minorHAnsi" w:cstheme="minorBidi"/>
                <w:sz w:val="22"/>
                <w:szCs w:val="22"/>
              </w:rPr>
              <w:t xml:space="preserve">spełniały </w:t>
            </w:r>
            <w:r w:rsidR="46553F11" w:rsidRPr="242D5D5C">
              <w:rPr>
                <w:rFonts w:asciiTheme="minorHAnsi" w:hAnsiTheme="minorHAnsi" w:cstheme="minorBidi"/>
                <w:sz w:val="22"/>
                <w:szCs w:val="22"/>
              </w:rPr>
              <w:t xml:space="preserve">co najmniej </w:t>
            </w:r>
            <w:r w:rsidRPr="242D5D5C">
              <w:rPr>
                <w:rFonts w:asciiTheme="minorHAnsi" w:hAnsiTheme="minorHAnsi" w:cstheme="minorBidi"/>
                <w:sz w:val="22"/>
                <w:szCs w:val="22"/>
              </w:rPr>
              <w:t xml:space="preserve">obowiązujące </w:t>
            </w:r>
            <w:r w:rsidR="3ADE20A5" w:rsidRPr="242D5D5C">
              <w:rPr>
                <w:rFonts w:asciiTheme="minorHAnsi" w:hAnsiTheme="minorHAnsi" w:cstheme="minorBidi"/>
                <w:sz w:val="22"/>
                <w:szCs w:val="22"/>
              </w:rPr>
              <w:t>przepisy prawne</w:t>
            </w:r>
            <w:r w:rsidRPr="242D5D5C">
              <w:rPr>
                <w:rFonts w:asciiTheme="minorHAnsi" w:hAnsiTheme="minorHAnsi" w:cstheme="minorBidi"/>
                <w:sz w:val="22"/>
                <w:szCs w:val="22"/>
              </w:rPr>
              <w:t>.</w:t>
            </w:r>
          </w:p>
        </w:tc>
        <w:tc>
          <w:tcPr>
            <w:tcW w:w="2938" w:type="dxa"/>
          </w:tcPr>
          <w:p w14:paraId="59D7EF3E" w14:textId="317E8F97" w:rsidR="00F51E5E" w:rsidRDefault="0E8399CE" w:rsidP="242D5D5C">
            <w:pPr>
              <w:spacing w:after="0"/>
              <w:rPr>
                <w:rFonts w:cstheme="minorBidi"/>
                <w:sz w:val="22"/>
                <w:szCs w:val="22"/>
              </w:rPr>
            </w:pPr>
            <w:r w:rsidRPr="242D5D5C">
              <w:rPr>
                <w:rFonts w:cstheme="minorBidi"/>
                <w:sz w:val="22"/>
                <w:szCs w:val="22"/>
              </w:rPr>
              <w:lastRenderedPageBreak/>
              <w:t>Zamawiający</w:t>
            </w:r>
            <w:r w:rsidR="285359E7" w:rsidRPr="242D5D5C">
              <w:rPr>
                <w:rFonts w:cstheme="minorBidi"/>
                <w:sz w:val="22"/>
                <w:szCs w:val="22"/>
              </w:rPr>
              <w:t xml:space="preserve"> wymaga</w:t>
            </w:r>
            <w:r w:rsidRPr="242D5D5C">
              <w:rPr>
                <w:rFonts w:cstheme="minorBidi"/>
                <w:sz w:val="22"/>
                <w:szCs w:val="22"/>
              </w:rPr>
              <w:t xml:space="preserve"> poda</w:t>
            </w:r>
            <w:r w:rsidR="285359E7" w:rsidRPr="242D5D5C">
              <w:rPr>
                <w:rFonts w:cstheme="minorBidi"/>
                <w:sz w:val="22"/>
                <w:szCs w:val="22"/>
              </w:rPr>
              <w:t xml:space="preserve">nia oddzielnych wyników </w:t>
            </w:r>
            <w:r w:rsidRPr="242D5D5C">
              <w:rPr>
                <w:rFonts w:cstheme="minorBidi"/>
                <w:sz w:val="22"/>
                <w:szCs w:val="22"/>
              </w:rPr>
              <w:t>redukcji wg ogólnego wzoru dl</w:t>
            </w:r>
            <w:r w:rsidR="46553F11" w:rsidRPr="242D5D5C">
              <w:rPr>
                <w:rFonts w:cstheme="minorBidi"/>
                <w:sz w:val="22"/>
                <w:szCs w:val="22"/>
              </w:rPr>
              <w:t>a poszczególnych parametrów:</w:t>
            </w:r>
          </w:p>
          <w:p w14:paraId="58825AA1" w14:textId="2BC714DB" w:rsidR="00F51E5E" w:rsidRDefault="00F51E5E" w:rsidP="242D5D5C">
            <w:pPr>
              <w:spacing w:after="0"/>
              <w:rPr>
                <w:rFonts w:cstheme="minorBidi"/>
                <w:sz w:val="22"/>
                <w:szCs w:val="22"/>
              </w:rPr>
            </w:pPr>
          </w:p>
          <w:p w14:paraId="704EED05" w14:textId="2326E377" w:rsidR="00F51E5E" w:rsidRDefault="0E8399CE" w:rsidP="242D5D5C">
            <w:pPr>
              <w:spacing w:after="0"/>
              <w:rPr>
                <w:rFonts w:cstheme="minorBidi"/>
                <w:sz w:val="22"/>
                <w:szCs w:val="22"/>
              </w:rPr>
            </w:pPr>
            <w:r w:rsidRPr="242D5D5C">
              <w:rPr>
                <w:rFonts w:cstheme="minorBidi"/>
                <w:sz w:val="22"/>
                <w:szCs w:val="22"/>
              </w:rPr>
              <w:t xml:space="preserve">% red = (Sk –Sp) / Sp * 100%, </w:t>
            </w:r>
          </w:p>
          <w:p w14:paraId="1A7CAE90" w14:textId="505515FD" w:rsidR="0019686C" w:rsidRPr="002178F1" w:rsidRDefault="0019686C" w:rsidP="242D5D5C">
            <w:pPr>
              <w:spacing w:after="0"/>
              <w:rPr>
                <w:rFonts w:cstheme="minorBidi"/>
                <w:sz w:val="22"/>
                <w:szCs w:val="22"/>
              </w:rPr>
            </w:pPr>
          </w:p>
          <w:p w14:paraId="5CD729AC" w14:textId="56D047DC" w:rsidR="00F51E5E" w:rsidRPr="00A8381B" w:rsidRDefault="00F51E5E" w:rsidP="004D3729">
            <w:pPr>
              <w:spacing w:after="0"/>
              <w:rPr>
                <w:rFonts w:cstheme="minorHAnsi"/>
                <w:sz w:val="22"/>
              </w:rPr>
            </w:pPr>
            <w:r w:rsidRPr="00A8381B">
              <w:rPr>
                <w:rFonts w:cstheme="minorHAnsi"/>
                <w:sz w:val="22"/>
              </w:rPr>
              <w:t>Gdzie:</w:t>
            </w:r>
          </w:p>
          <w:p w14:paraId="024F8096" w14:textId="2E580B2D" w:rsidR="00653B9B" w:rsidRPr="00FC17A0" w:rsidRDefault="0E8399CE" w:rsidP="242D5D5C">
            <w:pPr>
              <w:spacing w:after="0"/>
              <w:rPr>
                <w:rFonts w:cstheme="minorBidi"/>
              </w:rPr>
            </w:pPr>
            <w:r w:rsidRPr="242D5D5C">
              <w:rPr>
                <w:rFonts w:cstheme="minorBidi"/>
              </w:rPr>
              <w:t>% red - stopień redukcji badanego parametru</w:t>
            </w:r>
            <w:r w:rsidR="2B4F82CB" w:rsidRPr="242D5D5C">
              <w:rPr>
                <w:rFonts w:cstheme="minorBidi"/>
              </w:rPr>
              <w:t>;</w:t>
            </w:r>
          </w:p>
          <w:p w14:paraId="50E54544" w14:textId="087B18D9" w:rsidR="00653B9B" w:rsidRPr="00FC17A0" w:rsidRDefault="2B4F82CB" w:rsidP="242D5D5C">
            <w:pPr>
              <w:spacing w:after="0"/>
              <w:rPr>
                <w:rFonts w:cstheme="minorBidi"/>
              </w:rPr>
            </w:pPr>
            <w:r w:rsidRPr="242D5D5C">
              <w:rPr>
                <w:rFonts w:cstheme="minorBidi"/>
              </w:rPr>
              <w:t>S</w:t>
            </w:r>
            <w:r w:rsidR="0E8399CE" w:rsidRPr="242D5D5C">
              <w:rPr>
                <w:rFonts w:cstheme="minorBidi"/>
              </w:rPr>
              <w:t xml:space="preserve">k - Stężenie końcowe badanego parametru </w:t>
            </w:r>
            <w:r w:rsidR="3ADE20A5" w:rsidRPr="242D5D5C">
              <w:rPr>
                <w:rFonts w:cstheme="minorBidi"/>
              </w:rPr>
              <w:t>tj. stężenie w odzyskanej wodzi</w:t>
            </w:r>
            <w:r w:rsidR="05985598" w:rsidRPr="242D5D5C">
              <w:rPr>
                <w:rFonts w:cstheme="minorBidi"/>
              </w:rPr>
              <w:t>e</w:t>
            </w:r>
            <w:r w:rsidR="08398CBC" w:rsidRPr="242D5D5C">
              <w:rPr>
                <w:rFonts w:cstheme="minorBidi"/>
              </w:rPr>
              <w:t>;</w:t>
            </w:r>
          </w:p>
          <w:p w14:paraId="3CF5C033" w14:textId="56A06365" w:rsidR="00653B9B" w:rsidRPr="00FC17A0" w:rsidRDefault="0E8399CE" w:rsidP="242D5D5C">
            <w:pPr>
              <w:spacing w:after="0"/>
              <w:rPr>
                <w:rFonts w:cstheme="minorBidi"/>
              </w:rPr>
            </w:pPr>
            <w:r w:rsidRPr="242D5D5C">
              <w:rPr>
                <w:rFonts w:cstheme="minorBidi"/>
              </w:rPr>
              <w:t xml:space="preserve">Sp - Stężenie początkowe badanego parametru </w:t>
            </w:r>
            <w:r w:rsidR="3ADE20A5" w:rsidRPr="242D5D5C">
              <w:rPr>
                <w:rFonts w:cstheme="minorBidi"/>
              </w:rPr>
              <w:t>tj. stężenie w ściekach dopływających do oczyszczalni</w:t>
            </w:r>
          </w:p>
          <w:p w14:paraId="7F250CF1" w14:textId="77777777" w:rsidR="00653B9B" w:rsidRPr="00FC17A0" w:rsidRDefault="00653B9B" w:rsidP="004D3729">
            <w:pPr>
              <w:spacing w:after="0"/>
              <w:rPr>
                <w:rFonts w:cstheme="minorHAnsi"/>
                <w:sz w:val="22"/>
              </w:rPr>
            </w:pPr>
          </w:p>
          <w:p w14:paraId="1280DC30" w14:textId="4E0D5B20" w:rsidR="00F51E5E" w:rsidRDefault="0026247E" w:rsidP="004D3729">
            <w:pPr>
              <w:spacing w:after="0"/>
              <w:rPr>
                <w:rFonts w:cstheme="minorHAnsi"/>
                <w:sz w:val="22"/>
              </w:rPr>
            </w:pPr>
            <w:r w:rsidRPr="00A8381B">
              <w:rPr>
                <w:rFonts w:cstheme="minorHAnsi"/>
                <w:sz w:val="22"/>
              </w:rPr>
              <w:lastRenderedPageBreak/>
              <w:t xml:space="preserve">Wykonawca jest zobowiązany także do obliczenia i podania średniej arytmetycznej z </w:t>
            </w:r>
            <w:r w:rsidR="006F7109" w:rsidRPr="00A8381B">
              <w:rPr>
                <w:rFonts w:cstheme="minorHAnsi"/>
                <w:sz w:val="22"/>
              </w:rPr>
              <w:t>uzyskiwanych wartości wyników</w:t>
            </w:r>
            <w:r w:rsidRPr="00A8381B">
              <w:rPr>
                <w:rFonts w:cstheme="minorHAnsi"/>
                <w:sz w:val="22"/>
              </w:rPr>
              <w:t xml:space="preserve"> redukcji dla poszczególnych parametrów</w:t>
            </w:r>
            <w:r w:rsidR="00A8381B" w:rsidRPr="00A8381B">
              <w:rPr>
                <w:rFonts w:cstheme="minorHAnsi"/>
                <w:sz w:val="22"/>
              </w:rPr>
              <w:t>:</w:t>
            </w:r>
          </w:p>
          <w:p w14:paraId="3349FBDD" w14:textId="77777777" w:rsidR="00A8381B" w:rsidRDefault="00A8381B" w:rsidP="004D3729">
            <w:pPr>
              <w:spacing w:after="0"/>
              <w:rPr>
                <w:rFonts w:cstheme="minorHAnsi"/>
                <w:sz w:val="22"/>
              </w:rPr>
            </w:pPr>
          </w:p>
          <w:p w14:paraId="6EFEEB6F" w14:textId="57948F14" w:rsidR="00A8381B" w:rsidRPr="003A048B" w:rsidRDefault="00A8381B" w:rsidP="00A8381B">
            <w:pPr>
              <w:spacing w:after="0"/>
              <w:rPr>
                <w:rFonts w:cstheme="minorHAnsi"/>
                <w:sz w:val="22"/>
                <w:lang w:val="en-US"/>
              </w:rPr>
            </w:pPr>
            <w:r w:rsidRPr="003A048B">
              <w:rPr>
                <w:rFonts w:cstheme="minorHAnsi"/>
                <w:sz w:val="22"/>
                <w:lang w:val="en-US"/>
              </w:rPr>
              <w:t>OW = (red. BZT5 + red. Zog + red.M)/3,</w:t>
            </w:r>
          </w:p>
          <w:p w14:paraId="7941D8C4" w14:textId="77777777" w:rsidR="00386E79" w:rsidRPr="003A048B" w:rsidRDefault="00386E79" w:rsidP="00A8381B">
            <w:pPr>
              <w:spacing w:after="0"/>
              <w:rPr>
                <w:rFonts w:cstheme="minorHAnsi"/>
                <w:sz w:val="22"/>
                <w:lang w:val="en-US"/>
              </w:rPr>
            </w:pPr>
          </w:p>
          <w:p w14:paraId="449AE8BA" w14:textId="77777777" w:rsidR="00A8381B" w:rsidRPr="00A8381B" w:rsidRDefault="00A8381B" w:rsidP="00A8381B">
            <w:pPr>
              <w:spacing w:after="0"/>
              <w:rPr>
                <w:rFonts w:cstheme="minorHAnsi"/>
                <w:sz w:val="22"/>
              </w:rPr>
            </w:pPr>
            <w:r w:rsidRPr="00A8381B">
              <w:rPr>
                <w:rFonts w:cstheme="minorHAnsi"/>
                <w:sz w:val="22"/>
              </w:rPr>
              <w:t>gdzie:</w:t>
            </w:r>
          </w:p>
          <w:p w14:paraId="6AEC6015" w14:textId="25A3057C" w:rsidR="3ADE20A5" w:rsidRDefault="3ADE20A5" w:rsidP="242D5D5C">
            <w:pPr>
              <w:spacing w:after="0"/>
              <w:rPr>
                <w:rFonts w:cstheme="minorBidi"/>
              </w:rPr>
            </w:pPr>
            <w:r w:rsidRPr="242D5D5C">
              <w:rPr>
                <w:rFonts w:cstheme="minorBidi"/>
              </w:rPr>
              <w:t>OW – wskaźnik konkursowy odnoszący się do jakości odzyskanej wody [-]</w:t>
            </w:r>
          </w:p>
          <w:p w14:paraId="5557810F" w14:textId="20FD556E" w:rsidR="00A8381B" w:rsidRPr="00386E79" w:rsidRDefault="3ADE20A5" w:rsidP="16C36D8E">
            <w:pPr>
              <w:spacing w:after="0"/>
              <w:rPr>
                <w:rFonts w:cstheme="minorBidi"/>
              </w:rPr>
            </w:pPr>
            <w:r w:rsidRPr="003A048B">
              <w:rPr>
                <w:rFonts w:cstheme="minorBidi"/>
                <w:lang w:val="en-US"/>
              </w:rPr>
              <w:t>red. BZT5, red. Zog, red.</w:t>
            </w:r>
            <w:r w:rsidR="508C9800" w:rsidRPr="003A048B">
              <w:rPr>
                <w:rFonts w:cstheme="minorBidi"/>
                <w:lang w:val="en-US"/>
              </w:rPr>
              <w:t xml:space="preserve"> </w:t>
            </w:r>
            <w:r w:rsidRPr="242D5D5C">
              <w:rPr>
                <w:rFonts w:cstheme="minorBidi"/>
              </w:rPr>
              <w:t>M – wartości procentowych redukcji po</w:t>
            </w:r>
            <w:r w:rsidR="0BCD6431" w:rsidRPr="242D5D5C">
              <w:rPr>
                <w:rFonts w:cstheme="minorBidi"/>
              </w:rPr>
              <w:t>wyższych</w:t>
            </w:r>
            <w:r w:rsidRPr="242D5D5C">
              <w:rPr>
                <w:rFonts w:cstheme="minorBidi"/>
              </w:rPr>
              <w:t xml:space="preserve"> parametrów podane jako bezwymiarowe liczby całkowite [-]</w:t>
            </w:r>
          </w:p>
          <w:p w14:paraId="562C11B9" w14:textId="4728FDEB" w:rsidR="242D5D5C" w:rsidRDefault="242D5D5C" w:rsidP="242D5D5C">
            <w:pPr>
              <w:spacing w:after="0"/>
              <w:rPr>
                <w:rFonts w:cstheme="minorBidi"/>
              </w:rPr>
            </w:pPr>
          </w:p>
          <w:p w14:paraId="099AC729" w14:textId="5D44877F" w:rsidR="00A8381B" w:rsidRPr="00386E79" w:rsidRDefault="00A8381B" w:rsidP="00A8381B">
            <w:pPr>
              <w:spacing w:after="0"/>
              <w:rPr>
                <w:rFonts w:cstheme="minorHAnsi"/>
              </w:rPr>
            </w:pPr>
            <w:r w:rsidRPr="00386E79">
              <w:rPr>
                <w:rFonts w:cstheme="minorHAnsi"/>
              </w:rPr>
              <w:t xml:space="preserve">Uzyskany wskaźnik, tj. OW, traktuje się jako wielkość bezwymiarową służącą do porównania </w:t>
            </w:r>
            <w:r w:rsidR="00651C97">
              <w:rPr>
                <w:rFonts w:cstheme="minorHAnsi"/>
              </w:rPr>
              <w:t>W</w:t>
            </w:r>
            <w:r w:rsidR="00651C97" w:rsidRPr="00386E79">
              <w:rPr>
                <w:rFonts w:cstheme="minorHAnsi"/>
              </w:rPr>
              <w:t xml:space="preserve">niosków </w:t>
            </w:r>
            <w:r w:rsidRPr="00386E79">
              <w:rPr>
                <w:rFonts w:cstheme="minorHAnsi"/>
              </w:rPr>
              <w:t>konkursowych w kryterium odnoszącym się do jakości odzyskanej wody</w:t>
            </w:r>
            <w:r w:rsidR="008A1539">
              <w:rPr>
                <w:rFonts w:cstheme="minorHAnsi"/>
              </w:rPr>
              <w:t>.</w:t>
            </w:r>
          </w:p>
          <w:p w14:paraId="25800E14" w14:textId="77777777" w:rsidR="00386E79" w:rsidRDefault="00386E79" w:rsidP="00A8381B">
            <w:pPr>
              <w:spacing w:after="0"/>
              <w:rPr>
                <w:rFonts w:cstheme="minorHAnsi"/>
                <w:sz w:val="22"/>
              </w:rPr>
            </w:pPr>
          </w:p>
          <w:p w14:paraId="658D254F" w14:textId="2F727AD8" w:rsidR="00386E79" w:rsidRPr="00FC17A0" w:rsidRDefault="00386E79" w:rsidP="005C41E0">
            <w:pPr>
              <w:rPr>
                <w:rFonts w:cstheme="minorHAnsi"/>
                <w:sz w:val="22"/>
              </w:rPr>
            </w:pPr>
            <w:r w:rsidRPr="00386E79">
              <w:rPr>
                <w:rFonts w:cstheme="minorHAnsi"/>
                <w:sz w:val="22"/>
              </w:rPr>
              <w:t>Do wyliczeń należy przyjąć średnie wartości z zakresów podanych dla parametrów ścieków dopływających opisanych w Załączniku nr 2 do Regulaminu.</w:t>
            </w:r>
          </w:p>
        </w:tc>
      </w:tr>
      <w:tr w:rsidR="00653B9B" w:rsidRPr="00081B45" w14:paraId="3E39343C" w14:textId="77777777" w:rsidTr="00EF67F1">
        <w:trPr>
          <w:jc w:val="center"/>
        </w:trPr>
        <w:tc>
          <w:tcPr>
            <w:tcW w:w="562" w:type="dxa"/>
            <w:shd w:val="clear" w:color="auto" w:fill="auto"/>
            <w:vAlign w:val="center"/>
          </w:tcPr>
          <w:p w14:paraId="463D91CE" w14:textId="7776AC33" w:rsidR="00653B9B" w:rsidRPr="00C861D8" w:rsidRDefault="00536743" w:rsidP="00653B9B">
            <w:pPr>
              <w:spacing w:after="0"/>
              <w:rPr>
                <w:rFonts w:cstheme="minorHAnsi"/>
                <w:b/>
                <w:highlight w:val="yellow"/>
              </w:rPr>
            </w:pPr>
            <w:r w:rsidRPr="00C861D8">
              <w:rPr>
                <w:rFonts w:cstheme="minorHAnsi"/>
                <w:b/>
                <w:sz w:val="22"/>
              </w:rPr>
              <w:lastRenderedPageBreak/>
              <w:t>5</w:t>
            </w:r>
          </w:p>
        </w:tc>
        <w:tc>
          <w:tcPr>
            <w:tcW w:w="1701" w:type="dxa"/>
            <w:shd w:val="clear" w:color="auto" w:fill="auto"/>
            <w:vAlign w:val="center"/>
          </w:tcPr>
          <w:p w14:paraId="430F557E" w14:textId="1B5A9160" w:rsidR="00653B9B" w:rsidRPr="00A8381B" w:rsidRDefault="00653B9B" w:rsidP="00653B9B">
            <w:pPr>
              <w:spacing w:after="0"/>
              <w:rPr>
                <w:rFonts w:cstheme="minorHAnsi"/>
                <w:b/>
              </w:rPr>
            </w:pPr>
            <w:r w:rsidRPr="00A8381B">
              <w:rPr>
                <w:rFonts w:asciiTheme="minorHAnsi" w:hAnsiTheme="minorHAnsi" w:cstheme="minorHAnsi"/>
                <w:b/>
                <w:sz w:val="22"/>
                <w:szCs w:val="22"/>
              </w:rPr>
              <w:t>Technologia</w:t>
            </w:r>
          </w:p>
        </w:tc>
        <w:tc>
          <w:tcPr>
            <w:tcW w:w="1985" w:type="dxa"/>
            <w:shd w:val="clear" w:color="auto" w:fill="auto"/>
            <w:vAlign w:val="center"/>
          </w:tcPr>
          <w:p w14:paraId="3E4F8B74" w14:textId="71ACCA69" w:rsidR="00653B9B" w:rsidRPr="00A8381B" w:rsidRDefault="00653B9B" w:rsidP="00653B9B">
            <w:pPr>
              <w:spacing w:after="0"/>
              <w:rPr>
                <w:rFonts w:cstheme="minorHAnsi"/>
                <w:b/>
              </w:rPr>
            </w:pPr>
            <w:r w:rsidRPr="00A8381B">
              <w:rPr>
                <w:rFonts w:asciiTheme="minorHAnsi" w:hAnsiTheme="minorHAnsi" w:cstheme="minorHAnsi"/>
                <w:b/>
                <w:sz w:val="22"/>
                <w:szCs w:val="22"/>
              </w:rPr>
              <w:t>Jakość oczyszczonych ścieków odprowadzanych do odbiornika</w:t>
            </w:r>
          </w:p>
        </w:tc>
        <w:tc>
          <w:tcPr>
            <w:tcW w:w="2590" w:type="dxa"/>
            <w:vAlign w:val="center"/>
          </w:tcPr>
          <w:p w14:paraId="43E03B2B" w14:textId="423BCEAE" w:rsidR="00653B9B" w:rsidRPr="00651F62" w:rsidRDefault="0211D0F8" w:rsidP="342DC6D8">
            <w:pPr>
              <w:spacing w:after="0"/>
              <w:rPr>
                <w:rFonts w:asciiTheme="minorHAnsi" w:hAnsiTheme="minorHAnsi" w:cstheme="minorBidi"/>
                <w:sz w:val="22"/>
                <w:szCs w:val="22"/>
              </w:rPr>
            </w:pPr>
            <w:r w:rsidRPr="342DC6D8">
              <w:rPr>
                <w:rFonts w:cstheme="minorBidi"/>
                <w:sz w:val="22"/>
                <w:szCs w:val="22"/>
              </w:rPr>
              <w:t xml:space="preserve">Zamawiający wymaga przedstawienia procentowej wartość redukcji dla poszczególnych parametrów określających jakość </w:t>
            </w:r>
            <w:r w:rsidR="4810F44F" w:rsidRPr="342DC6D8">
              <w:rPr>
                <w:rFonts w:asciiTheme="minorHAnsi" w:hAnsiTheme="minorHAnsi" w:cstheme="minorBidi"/>
                <w:sz w:val="22"/>
                <w:szCs w:val="22"/>
              </w:rPr>
              <w:t>oczyszczanych ścieków odprowadzanych do odbiornika</w:t>
            </w:r>
            <w:r w:rsidRPr="342DC6D8">
              <w:rPr>
                <w:rFonts w:asciiTheme="minorHAnsi" w:hAnsiTheme="minorHAnsi" w:cstheme="minorBidi"/>
                <w:sz w:val="22"/>
                <w:szCs w:val="22"/>
              </w:rPr>
              <w:t xml:space="preserve">. </w:t>
            </w:r>
            <w:r w:rsidRPr="342DC6D8">
              <w:rPr>
                <w:rFonts w:cstheme="minorBidi"/>
                <w:sz w:val="22"/>
                <w:szCs w:val="22"/>
              </w:rPr>
              <w:t>Parametrami tymi są</w:t>
            </w:r>
            <w:r w:rsidRPr="342DC6D8">
              <w:rPr>
                <w:rFonts w:asciiTheme="minorHAnsi" w:hAnsiTheme="minorHAnsi" w:cstheme="minorBidi"/>
                <w:sz w:val="22"/>
                <w:szCs w:val="22"/>
              </w:rPr>
              <w:t>:</w:t>
            </w:r>
            <w:r w:rsidR="4810F44F" w:rsidRPr="342DC6D8">
              <w:rPr>
                <w:rFonts w:asciiTheme="minorHAnsi" w:hAnsiTheme="minorHAnsi" w:cstheme="minorBidi"/>
                <w:sz w:val="22"/>
                <w:szCs w:val="22"/>
              </w:rPr>
              <w:t xml:space="preserve"> Pięciodniowe </w:t>
            </w:r>
            <w:r w:rsidR="67E2F49E" w:rsidRPr="342DC6D8">
              <w:rPr>
                <w:rFonts w:asciiTheme="minorHAnsi" w:hAnsiTheme="minorHAnsi" w:cstheme="minorBidi"/>
                <w:sz w:val="22"/>
                <w:szCs w:val="22"/>
              </w:rPr>
              <w:t>Biochemiczne Zapotrzebowanie</w:t>
            </w:r>
            <w:r w:rsidR="4810F44F" w:rsidRPr="342DC6D8">
              <w:rPr>
                <w:rFonts w:asciiTheme="minorHAnsi" w:hAnsiTheme="minorHAnsi" w:cstheme="minorBidi"/>
                <w:sz w:val="22"/>
                <w:szCs w:val="22"/>
              </w:rPr>
              <w:t xml:space="preserve"> Tlenu (BZT</w:t>
            </w:r>
            <w:r w:rsidR="4810F44F" w:rsidRPr="342DC6D8">
              <w:rPr>
                <w:rFonts w:asciiTheme="minorHAnsi" w:hAnsiTheme="minorHAnsi" w:cstheme="minorBidi"/>
                <w:sz w:val="22"/>
                <w:szCs w:val="22"/>
                <w:vertAlign w:val="subscript"/>
              </w:rPr>
              <w:t>5</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Chemiczne</w:t>
            </w:r>
            <w:r w:rsidR="38FF7F4A"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lastRenderedPageBreak/>
              <w:t xml:space="preserve">zapotrzebowanie na tlen (ChZT), </w:t>
            </w:r>
            <w:r w:rsidR="4810F44F" w:rsidRPr="342DC6D8">
              <w:rPr>
                <w:rFonts w:asciiTheme="minorHAnsi" w:hAnsiTheme="minorHAnsi" w:cstheme="minorBidi"/>
                <w:sz w:val="22"/>
                <w:szCs w:val="22"/>
              </w:rPr>
              <w:t>Zawies</w:t>
            </w:r>
            <w:r w:rsidR="4F73D4C8" w:rsidRPr="342DC6D8">
              <w:rPr>
                <w:rFonts w:asciiTheme="minorHAnsi" w:hAnsiTheme="minorHAnsi" w:cstheme="minorBidi"/>
                <w:sz w:val="22"/>
                <w:szCs w:val="22"/>
              </w:rPr>
              <w:t>iny ogólne</w:t>
            </w:r>
            <w:r w:rsidR="74F60686" w:rsidRPr="342DC6D8">
              <w:rPr>
                <w:rFonts w:asciiTheme="minorHAnsi" w:hAnsiTheme="minorHAnsi" w:cstheme="minorBidi"/>
                <w:sz w:val="22"/>
                <w:szCs w:val="22"/>
              </w:rPr>
              <w:t xml:space="preserve"> (Zog)</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Azot ogólny</w:t>
            </w:r>
            <w:r w:rsidR="74F60686" w:rsidRPr="342DC6D8">
              <w:rPr>
                <w:rFonts w:asciiTheme="minorHAnsi" w:hAnsiTheme="minorHAnsi" w:cstheme="minorBidi"/>
                <w:sz w:val="22"/>
                <w:szCs w:val="22"/>
              </w:rPr>
              <w:t xml:space="preserve"> (Nog)</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Fosfor ogólny</w:t>
            </w:r>
            <w:r w:rsidR="74F60686" w:rsidRPr="342DC6D8">
              <w:rPr>
                <w:rFonts w:asciiTheme="minorHAnsi" w:hAnsiTheme="minorHAnsi" w:cstheme="minorBidi"/>
                <w:sz w:val="22"/>
                <w:szCs w:val="22"/>
              </w:rPr>
              <w:t xml:space="preserve"> (Pog).</w:t>
            </w:r>
          </w:p>
          <w:p w14:paraId="0C4AAE2D" w14:textId="77777777" w:rsidR="00653B9B" w:rsidRPr="00651F62" w:rsidRDefault="00653B9B" w:rsidP="00653B9B">
            <w:pPr>
              <w:spacing w:after="0"/>
              <w:rPr>
                <w:rFonts w:asciiTheme="minorHAnsi" w:hAnsiTheme="minorHAnsi" w:cstheme="minorHAnsi"/>
                <w:sz w:val="22"/>
                <w:szCs w:val="22"/>
              </w:rPr>
            </w:pPr>
          </w:p>
          <w:p w14:paraId="0CA5C253" w14:textId="07C864A5" w:rsidR="00653B9B" w:rsidRPr="00653B9B" w:rsidRDefault="46553F11"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w:t>
            </w:r>
            <w:r w:rsidR="35967FB7" w:rsidRPr="242D5D5C">
              <w:rPr>
                <w:rFonts w:asciiTheme="minorHAnsi" w:hAnsiTheme="minorHAnsi" w:cstheme="minorBidi"/>
                <w:sz w:val="22"/>
                <w:szCs w:val="22"/>
              </w:rPr>
              <w:t>,</w:t>
            </w:r>
            <w:r w:rsidRPr="242D5D5C">
              <w:rPr>
                <w:rFonts w:asciiTheme="minorHAnsi" w:hAnsiTheme="minorHAnsi" w:cstheme="minorBidi"/>
                <w:sz w:val="22"/>
                <w:szCs w:val="22"/>
              </w:rPr>
              <w:t xml:space="preserve"> aby podane wartości stopnia redukcji</w:t>
            </w:r>
            <w:r w:rsidR="635D47C9" w:rsidRPr="242D5D5C">
              <w:rPr>
                <w:rFonts w:asciiTheme="minorHAnsi" w:hAnsiTheme="minorHAnsi" w:cstheme="minorBidi"/>
                <w:sz w:val="22"/>
                <w:szCs w:val="22"/>
              </w:rPr>
              <w:t xml:space="preserve"> dla poszczególnych parametrów </w:t>
            </w:r>
            <w:r w:rsidRPr="242D5D5C">
              <w:rPr>
                <w:rFonts w:asciiTheme="minorHAnsi" w:hAnsiTheme="minorHAnsi" w:cstheme="minorBidi"/>
                <w:sz w:val="22"/>
                <w:szCs w:val="22"/>
              </w:rPr>
              <w:t xml:space="preserve">spełniały co najmniej obowiązujące </w:t>
            </w:r>
            <w:r w:rsidR="3ADE20A5" w:rsidRPr="242D5D5C">
              <w:rPr>
                <w:rFonts w:asciiTheme="minorHAnsi" w:hAnsiTheme="minorHAnsi" w:cstheme="minorBidi"/>
                <w:sz w:val="22"/>
                <w:szCs w:val="22"/>
              </w:rPr>
              <w:t>przepisy prawne</w:t>
            </w:r>
            <w:r w:rsidRPr="242D5D5C">
              <w:rPr>
                <w:rFonts w:asciiTheme="minorHAnsi" w:hAnsiTheme="minorHAnsi" w:cstheme="minorBidi"/>
                <w:sz w:val="22"/>
                <w:szCs w:val="22"/>
              </w:rPr>
              <w:t>.</w:t>
            </w:r>
          </w:p>
        </w:tc>
        <w:tc>
          <w:tcPr>
            <w:tcW w:w="2938" w:type="dxa"/>
          </w:tcPr>
          <w:p w14:paraId="2A21CB21" w14:textId="72694C1A" w:rsidR="0026247E" w:rsidRPr="00A8381B" w:rsidRDefault="285359E7" w:rsidP="242D5D5C">
            <w:pPr>
              <w:spacing w:after="0"/>
              <w:rPr>
                <w:rFonts w:cstheme="minorBidi"/>
                <w:sz w:val="22"/>
                <w:szCs w:val="22"/>
              </w:rPr>
            </w:pPr>
            <w:r w:rsidRPr="242D5D5C">
              <w:rPr>
                <w:rFonts w:cstheme="minorBidi"/>
                <w:sz w:val="22"/>
                <w:szCs w:val="22"/>
              </w:rPr>
              <w:lastRenderedPageBreak/>
              <w:t xml:space="preserve">Zamawiający wymaga podania oddzielnych wyników redukcji wg ogólnego wzoru dla poszczególnych parametrów:                              </w:t>
            </w:r>
          </w:p>
          <w:p w14:paraId="47D6B350" w14:textId="54B2F5BD" w:rsidR="0026247E" w:rsidRPr="00A8381B" w:rsidRDefault="285359E7" w:rsidP="242D5D5C">
            <w:pPr>
              <w:spacing w:after="0"/>
              <w:rPr>
                <w:rFonts w:cstheme="minorBidi"/>
                <w:sz w:val="22"/>
                <w:szCs w:val="22"/>
              </w:rPr>
            </w:pPr>
            <w:r w:rsidRPr="242D5D5C">
              <w:rPr>
                <w:rFonts w:cstheme="minorBidi"/>
                <w:sz w:val="22"/>
                <w:szCs w:val="22"/>
              </w:rPr>
              <w:t xml:space="preserve">% red = (Sk –Sp) / Sp * 100%, </w:t>
            </w:r>
          </w:p>
          <w:p w14:paraId="43B38E44" w14:textId="2CB73E24" w:rsidR="001D607F" w:rsidRPr="0026247E" w:rsidRDefault="001D607F" w:rsidP="0026247E">
            <w:pPr>
              <w:spacing w:after="0"/>
              <w:rPr>
                <w:rFonts w:cstheme="minorHAnsi"/>
                <w:sz w:val="22"/>
                <w:highlight w:val="yellow"/>
              </w:rPr>
            </w:pPr>
          </w:p>
          <w:p w14:paraId="1737752C" w14:textId="77777777" w:rsidR="0026247E" w:rsidRPr="00A8381B" w:rsidRDefault="0026247E" w:rsidP="0026247E">
            <w:pPr>
              <w:spacing w:after="0"/>
              <w:rPr>
                <w:rFonts w:cstheme="minorHAnsi"/>
                <w:sz w:val="22"/>
              </w:rPr>
            </w:pPr>
            <w:r w:rsidRPr="00A8381B">
              <w:rPr>
                <w:rFonts w:cstheme="minorHAnsi"/>
                <w:sz w:val="22"/>
              </w:rPr>
              <w:t>Gdzie:</w:t>
            </w:r>
          </w:p>
          <w:p w14:paraId="7262CF75" w14:textId="1EEA0CFC" w:rsidR="0026247E" w:rsidRPr="00A8381B" w:rsidRDefault="285359E7" w:rsidP="242D5D5C">
            <w:pPr>
              <w:spacing w:after="0"/>
              <w:rPr>
                <w:rFonts w:cstheme="minorBidi"/>
              </w:rPr>
            </w:pPr>
            <w:r w:rsidRPr="242D5D5C">
              <w:rPr>
                <w:rFonts w:cstheme="minorBidi"/>
              </w:rPr>
              <w:t>% red - stopień redukcji badanego parametru</w:t>
            </w:r>
          </w:p>
          <w:p w14:paraId="3D2A5268" w14:textId="44726E64" w:rsidR="0026247E" w:rsidRPr="00A8381B" w:rsidRDefault="285359E7" w:rsidP="242D5D5C">
            <w:pPr>
              <w:spacing w:after="0"/>
              <w:rPr>
                <w:rFonts w:cstheme="minorBidi"/>
              </w:rPr>
            </w:pPr>
            <w:r w:rsidRPr="242D5D5C">
              <w:rPr>
                <w:rFonts w:cstheme="minorBidi"/>
              </w:rPr>
              <w:t xml:space="preserve">Sk - Stężenie końcowe badanego parametru </w:t>
            </w:r>
            <w:r w:rsidR="3ADE20A5" w:rsidRPr="242D5D5C">
              <w:rPr>
                <w:rFonts w:cstheme="minorBidi"/>
              </w:rPr>
              <w:t>tj. stężenie w ściekach odprowadzanych do odbiornika</w:t>
            </w:r>
          </w:p>
          <w:p w14:paraId="4596E869" w14:textId="55C4078E" w:rsidR="0026247E" w:rsidRPr="00A8381B" w:rsidRDefault="285359E7" w:rsidP="242D5D5C">
            <w:pPr>
              <w:spacing w:after="0"/>
              <w:rPr>
                <w:rFonts w:cstheme="minorBidi"/>
              </w:rPr>
            </w:pPr>
            <w:r w:rsidRPr="242D5D5C">
              <w:rPr>
                <w:rFonts w:cstheme="minorBidi"/>
              </w:rPr>
              <w:t xml:space="preserve">Sp - Stężenie początkowe badanego parametru </w:t>
            </w:r>
            <w:r w:rsidR="3ADE20A5" w:rsidRPr="242D5D5C">
              <w:rPr>
                <w:rFonts w:cstheme="minorBidi"/>
              </w:rPr>
              <w:t xml:space="preserve">tj. stężenie </w:t>
            </w:r>
            <w:r w:rsidR="3ADE20A5" w:rsidRPr="242D5D5C">
              <w:rPr>
                <w:rFonts w:cstheme="minorBidi"/>
              </w:rPr>
              <w:lastRenderedPageBreak/>
              <w:t xml:space="preserve">w ściekach dopływających do oczyszczalni  </w:t>
            </w:r>
          </w:p>
          <w:p w14:paraId="495ECC4D" w14:textId="77777777" w:rsidR="0026247E" w:rsidRPr="0026247E" w:rsidRDefault="0026247E" w:rsidP="0026247E">
            <w:pPr>
              <w:spacing w:after="0"/>
              <w:rPr>
                <w:rFonts w:cstheme="minorHAnsi"/>
                <w:sz w:val="22"/>
                <w:highlight w:val="yellow"/>
              </w:rPr>
            </w:pPr>
          </w:p>
          <w:p w14:paraId="2236D4AE" w14:textId="6478213D" w:rsidR="00653B9B" w:rsidRDefault="4A14E19A" w:rsidP="342DC6D8">
            <w:pPr>
              <w:spacing w:after="0"/>
              <w:rPr>
                <w:rFonts w:cstheme="minorBidi"/>
                <w:sz w:val="22"/>
                <w:szCs w:val="22"/>
              </w:rPr>
            </w:pPr>
            <w:r w:rsidRPr="342DC6D8">
              <w:rPr>
                <w:rFonts w:cstheme="minorBidi"/>
                <w:sz w:val="22"/>
                <w:szCs w:val="22"/>
              </w:rPr>
              <w:t>Wykonawca jest zobowiązany także do obliczenia i pod</w:t>
            </w:r>
            <w:r w:rsidR="4E49E234" w:rsidRPr="342DC6D8">
              <w:rPr>
                <w:rFonts w:cstheme="minorBidi"/>
                <w:sz w:val="22"/>
                <w:szCs w:val="22"/>
              </w:rPr>
              <w:t>a</w:t>
            </w:r>
            <w:r w:rsidRPr="342DC6D8">
              <w:rPr>
                <w:rFonts w:cstheme="minorBidi"/>
                <w:sz w:val="22"/>
                <w:szCs w:val="22"/>
              </w:rPr>
              <w:t xml:space="preserve">nia </w:t>
            </w:r>
            <w:r w:rsidR="4E49E234" w:rsidRPr="342DC6D8">
              <w:rPr>
                <w:rFonts w:cstheme="minorBidi"/>
                <w:sz w:val="22"/>
                <w:szCs w:val="22"/>
              </w:rPr>
              <w:t xml:space="preserve">średniej ważonej </w:t>
            </w:r>
            <w:r w:rsidRPr="342DC6D8">
              <w:rPr>
                <w:rFonts w:cstheme="minorBidi"/>
                <w:sz w:val="22"/>
                <w:szCs w:val="22"/>
              </w:rPr>
              <w:t xml:space="preserve">z uzyskiwanych wartości </w:t>
            </w:r>
            <w:r w:rsidR="4E49E234" w:rsidRPr="342DC6D8">
              <w:rPr>
                <w:rFonts w:cstheme="minorBidi"/>
                <w:sz w:val="22"/>
                <w:szCs w:val="22"/>
              </w:rPr>
              <w:t xml:space="preserve">z </w:t>
            </w:r>
            <w:r w:rsidRPr="342DC6D8">
              <w:rPr>
                <w:rFonts w:cstheme="minorBidi"/>
                <w:sz w:val="22"/>
                <w:szCs w:val="22"/>
              </w:rPr>
              <w:t>wyników redukcji dla poszczególnych parametrów</w:t>
            </w:r>
            <w:r w:rsidR="383E8A83" w:rsidRPr="342DC6D8">
              <w:rPr>
                <w:rFonts w:cstheme="minorBidi"/>
                <w:sz w:val="22"/>
                <w:szCs w:val="22"/>
              </w:rPr>
              <w:t>:</w:t>
            </w:r>
          </w:p>
          <w:p w14:paraId="3F56E5D1" w14:textId="77777777" w:rsidR="003969CB" w:rsidRDefault="003969CB" w:rsidP="003969CB">
            <w:pPr>
              <w:spacing w:after="0"/>
              <w:rPr>
                <w:rFonts w:cstheme="minorHAnsi"/>
                <w:sz w:val="22"/>
              </w:rPr>
            </w:pPr>
          </w:p>
          <w:p w14:paraId="4549EF94" w14:textId="2671A5EF" w:rsidR="003969CB" w:rsidRPr="003A048B" w:rsidRDefault="383E8A83" w:rsidP="342DC6D8">
            <w:pPr>
              <w:spacing w:after="0"/>
              <w:rPr>
                <w:rFonts w:cstheme="minorBidi"/>
                <w:sz w:val="22"/>
                <w:szCs w:val="22"/>
                <w:lang w:val="en-US"/>
              </w:rPr>
            </w:pPr>
            <w:r w:rsidRPr="003A048B">
              <w:rPr>
                <w:rFonts w:cstheme="minorBidi"/>
                <w:sz w:val="22"/>
                <w:szCs w:val="22"/>
                <w:lang w:val="en-US"/>
              </w:rPr>
              <w:t>OŚ = 0,1*red. BZT5 +0,1*red. ChZT + 0,1*red. Zog + 0,35*red.</w:t>
            </w:r>
            <w:r w:rsidR="04E2A1EC" w:rsidRPr="003A048B">
              <w:rPr>
                <w:rFonts w:cstheme="minorBidi"/>
                <w:sz w:val="22"/>
                <w:szCs w:val="22"/>
                <w:lang w:val="en-US"/>
              </w:rPr>
              <w:t xml:space="preserve"> </w:t>
            </w:r>
            <w:r w:rsidRPr="003A048B">
              <w:rPr>
                <w:rFonts w:cstheme="minorBidi"/>
                <w:sz w:val="22"/>
                <w:szCs w:val="22"/>
                <w:lang w:val="en-US"/>
              </w:rPr>
              <w:t>Nog+0,35*red.</w:t>
            </w:r>
            <w:r w:rsidR="13015C45" w:rsidRPr="003A048B">
              <w:rPr>
                <w:rFonts w:cstheme="minorBidi"/>
                <w:sz w:val="22"/>
                <w:szCs w:val="22"/>
                <w:lang w:val="en-US"/>
              </w:rPr>
              <w:t xml:space="preserve"> </w:t>
            </w:r>
            <w:r w:rsidRPr="003A048B">
              <w:rPr>
                <w:rFonts w:cstheme="minorBidi"/>
                <w:sz w:val="22"/>
                <w:szCs w:val="22"/>
                <w:lang w:val="en-US"/>
              </w:rPr>
              <w:t>Pog,</w:t>
            </w:r>
          </w:p>
          <w:p w14:paraId="0DEA9AEB" w14:textId="77777777" w:rsidR="003969CB" w:rsidRPr="003A048B" w:rsidRDefault="003969CB" w:rsidP="003969CB">
            <w:pPr>
              <w:spacing w:after="0"/>
              <w:rPr>
                <w:rFonts w:cstheme="minorHAnsi"/>
                <w:sz w:val="22"/>
                <w:lang w:val="en-US"/>
              </w:rPr>
            </w:pPr>
          </w:p>
          <w:p w14:paraId="4CD2B197" w14:textId="4BBC559A" w:rsidR="003969CB" w:rsidRPr="00CA189D" w:rsidRDefault="003969CB" w:rsidP="003969CB">
            <w:pPr>
              <w:spacing w:after="0"/>
              <w:rPr>
                <w:rFonts w:cstheme="minorHAnsi"/>
                <w:sz w:val="22"/>
              </w:rPr>
            </w:pPr>
            <w:r>
              <w:rPr>
                <w:rFonts w:cstheme="minorHAnsi"/>
                <w:sz w:val="22"/>
              </w:rPr>
              <w:t>G</w:t>
            </w:r>
            <w:r w:rsidRPr="00CA189D">
              <w:rPr>
                <w:rFonts w:cstheme="minorHAnsi"/>
                <w:sz w:val="22"/>
              </w:rPr>
              <w:t>dzie:</w:t>
            </w:r>
          </w:p>
          <w:p w14:paraId="4BC40EFB" w14:textId="77777777" w:rsidR="002178F1" w:rsidRPr="00386E79" w:rsidRDefault="003969CB" w:rsidP="003969CB">
            <w:pPr>
              <w:spacing w:after="0"/>
              <w:rPr>
                <w:rFonts w:cstheme="minorHAnsi"/>
              </w:rPr>
            </w:pPr>
            <w:r w:rsidRPr="00386E79">
              <w:rPr>
                <w:rFonts w:cstheme="minorHAnsi"/>
              </w:rPr>
              <w:t>OŚ – wskaźnik konkursowy odnoszący się do jakości ścieków odprowadzanych do odbiornika</w:t>
            </w:r>
            <w:r w:rsidR="002178F1" w:rsidRPr="00386E79">
              <w:rPr>
                <w:rFonts w:cstheme="minorHAnsi"/>
              </w:rPr>
              <w:t xml:space="preserve"> </w:t>
            </w:r>
            <w:r w:rsidRPr="00386E79">
              <w:rPr>
                <w:rFonts w:cstheme="minorHAnsi"/>
              </w:rPr>
              <w:t>[-]</w:t>
            </w:r>
            <w:r w:rsidR="002178F1" w:rsidRPr="00386E79">
              <w:rPr>
                <w:rFonts w:cstheme="minorHAnsi"/>
              </w:rPr>
              <w:t xml:space="preserve"> </w:t>
            </w:r>
          </w:p>
          <w:p w14:paraId="0A00656B" w14:textId="0773A6A6" w:rsidR="003969CB" w:rsidRPr="00386E79" w:rsidRDefault="383E8A83" w:rsidP="342DC6D8">
            <w:pPr>
              <w:spacing w:after="0"/>
              <w:rPr>
                <w:rFonts w:cstheme="minorBidi"/>
              </w:rPr>
            </w:pPr>
            <w:r w:rsidRPr="003A048B">
              <w:rPr>
                <w:rFonts w:cstheme="minorBidi"/>
                <w:lang w:val="en-US"/>
              </w:rPr>
              <w:t>red. BZT</w:t>
            </w:r>
            <w:r w:rsidRPr="003A048B">
              <w:rPr>
                <w:rFonts w:cstheme="minorBidi"/>
                <w:vertAlign w:val="subscript"/>
                <w:lang w:val="en-US"/>
              </w:rPr>
              <w:t>5</w:t>
            </w:r>
            <w:r w:rsidRPr="003A048B">
              <w:rPr>
                <w:rFonts w:cstheme="minorBidi"/>
                <w:lang w:val="en-US"/>
              </w:rPr>
              <w:t xml:space="preserve">, red. ChZT, red. </w:t>
            </w:r>
            <w:r w:rsidRPr="342DC6D8">
              <w:rPr>
                <w:rFonts w:cstheme="minorBidi"/>
              </w:rPr>
              <w:t>Zog, red.</w:t>
            </w:r>
            <w:r w:rsidR="007C7A73" w:rsidRPr="342DC6D8">
              <w:rPr>
                <w:rFonts w:cstheme="minorBidi"/>
              </w:rPr>
              <w:t xml:space="preserve"> </w:t>
            </w:r>
            <w:r w:rsidRPr="342DC6D8">
              <w:rPr>
                <w:rFonts w:cstheme="minorBidi"/>
              </w:rPr>
              <w:t>Nog, red.</w:t>
            </w:r>
            <w:r w:rsidR="007C7A73" w:rsidRPr="342DC6D8">
              <w:rPr>
                <w:rFonts w:cstheme="minorBidi"/>
              </w:rPr>
              <w:t xml:space="preserve"> </w:t>
            </w:r>
            <w:r w:rsidRPr="342DC6D8">
              <w:rPr>
                <w:rFonts w:cstheme="minorBidi"/>
              </w:rPr>
              <w:t>Pog</w:t>
            </w:r>
            <w:r w:rsidR="47356737" w:rsidRPr="342DC6D8">
              <w:rPr>
                <w:rFonts w:cstheme="minorBidi"/>
              </w:rPr>
              <w:t xml:space="preserve"> </w:t>
            </w:r>
            <w:r w:rsidRPr="342DC6D8">
              <w:rPr>
                <w:rFonts w:cstheme="minorBidi"/>
              </w:rPr>
              <w:t>– wartości procentowej redukcji poszczególnych parametrów, podane jako bezwymiarowe liczby całkowite [-]</w:t>
            </w:r>
          </w:p>
          <w:p w14:paraId="00D09DCA" w14:textId="77777777" w:rsidR="002178F1" w:rsidRPr="00CA189D" w:rsidRDefault="002178F1" w:rsidP="003969CB">
            <w:pPr>
              <w:spacing w:after="0"/>
              <w:rPr>
                <w:rFonts w:cstheme="minorHAnsi"/>
                <w:sz w:val="22"/>
              </w:rPr>
            </w:pPr>
          </w:p>
          <w:p w14:paraId="534A935F" w14:textId="290F0567" w:rsidR="003969CB" w:rsidRDefault="003969CB" w:rsidP="003969CB">
            <w:pPr>
              <w:spacing w:after="0"/>
              <w:rPr>
                <w:rFonts w:cstheme="minorHAnsi"/>
                <w:sz w:val="22"/>
              </w:rPr>
            </w:pPr>
            <w:r>
              <w:rPr>
                <w:rFonts w:cstheme="minorHAnsi"/>
                <w:sz w:val="22"/>
              </w:rPr>
              <w:t>Uzyskany wskaźnik, tj. OŚ</w:t>
            </w:r>
            <w:r w:rsidRPr="00CA189D">
              <w:rPr>
                <w:rFonts w:cstheme="minorHAnsi"/>
                <w:sz w:val="22"/>
              </w:rPr>
              <w:t>, traktuje</w:t>
            </w:r>
            <w:r>
              <w:rPr>
                <w:rFonts w:cstheme="minorHAnsi"/>
                <w:sz w:val="22"/>
              </w:rPr>
              <w:t xml:space="preserve"> się jako wielkość bezwymiarową</w:t>
            </w:r>
            <w:r w:rsidRPr="00CA189D">
              <w:rPr>
                <w:rFonts w:cstheme="minorHAnsi"/>
                <w:sz w:val="22"/>
              </w:rPr>
              <w:t xml:space="preserve"> służącą do porównania </w:t>
            </w:r>
            <w:r w:rsidR="00651C97">
              <w:rPr>
                <w:rFonts w:cstheme="minorHAnsi"/>
                <w:sz w:val="22"/>
              </w:rPr>
              <w:t>W</w:t>
            </w:r>
            <w:r w:rsidR="00651C97" w:rsidRPr="00CA189D">
              <w:rPr>
                <w:rFonts w:cstheme="minorHAnsi"/>
                <w:sz w:val="22"/>
              </w:rPr>
              <w:t xml:space="preserve">niosków </w:t>
            </w:r>
            <w:r w:rsidRPr="00CA189D">
              <w:rPr>
                <w:rFonts w:cstheme="minorHAnsi"/>
                <w:sz w:val="22"/>
              </w:rPr>
              <w:t>konkursowych w kryterium odnoszący</w:t>
            </w:r>
            <w:r>
              <w:rPr>
                <w:rFonts w:cstheme="minorHAnsi"/>
                <w:sz w:val="22"/>
              </w:rPr>
              <w:t>m się do jakości ścieków odprowadzanych do odbiornika</w:t>
            </w:r>
            <w:r w:rsidRPr="00CA189D">
              <w:rPr>
                <w:rFonts w:cstheme="minorHAnsi"/>
                <w:sz w:val="22"/>
              </w:rPr>
              <w:t>.</w:t>
            </w:r>
          </w:p>
          <w:p w14:paraId="79A6FACD" w14:textId="77777777" w:rsidR="00386E79" w:rsidRDefault="00386E79" w:rsidP="003969CB">
            <w:pPr>
              <w:spacing w:after="0"/>
              <w:rPr>
                <w:rFonts w:cstheme="minorHAnsi"/>
                <w:sz w:val="22"/>
              </w:rPr>
            </w:pPr>
          </w:p>
          <w:p w14:paraId="4E1CB42E" w14:textId="619B2617" w:rsidR="00386E79" w:rsidRPr="00386E79" w:rsidRDefault="00386E79" w:rsidP="005C41E0">
            <w:pPr>
              <w:rPr>
                <w:rFonts w:cstheme="minorHAnsi"/>
                <w:sz w:val="22"/>
                <w:highlight w:val="yellow"/>
              </w:rPr>
            </w:pPr>
            <w:r w:rsidRPr="00386E79">
              <w:rPr>
                <w:rFonts w:cstheme="minorHAnsi"/>
                <w:sz w:val="22"/>
              </w:rPr>
              <w:t>Do wyliczeń należy przyjąć średnie wartości z zakresów podanych dla parametrów ścieków dopływających opisanych w Załączniku nr 2 do Regulaminu.</w:t>
            </w:r>
          </w:p>
        </w:tc>
      </w:tr>
      <w:tr w:rsidR="00653B9B" w:rsidRPr="00081B45" w14:paraId="73F9D40E" w14:textId="77777777" w:rsidTr="00EF67F1">
        <w:trPr>
          <w:jc w:val="center"/>
        </w:trPr>
        <w:tc>
          <w:tcPr>
            <w:tcW w:w="562" w:type="dxa"/>
            <w:shd w:val="clear" w:color="auto" w:fill="auto"/>
            <w:vAlign w:val="center"/>
          </w:tcPr>
          <w:p w14:paraId="7733DCB9" w14:textId="6FBEA2F2" w:rsidR="00653B9B" w:rsidRPr="00C861D8" w:rsidRDefault="00536743" w:rsidP="00653B9B">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6</w:t>
            </w:r>
          </w:p>
        </w:tc>
        <w:tc>
          <w:tcPr>
            <w:tcW w:w="1701" w:type="dxa"/>
            <w:shd w:val="clear" w:color="auto" w:fill="auto"/>
            <w:vAlign w:val="center"/>
          </w:tcPr>
          <w:p w14:paraId="1BA78D82" w14:textId="79B9A4A3" w:rsidR="00653B9B" w:rsidRPr="007F4456" w:rsidRDefault="00653B9B" w:rsidP="00653B9B">
            <w:pPr>
              <w:spacing w:after="0"/>
              <w:rPr>
                <w:rFonts w:asciiTheme="minorHAnsi" w:hAnsiTheme="minorHAnsi" w:cstheme="minorHAnsi"/>
                <w:b/>
                <w:sz w:val="22"/>
                <w:szCs w:val="22"/>
              </w:rPr>
            </w:pPr>
            <w:r w:rsidRPr="007F4456">
              <w:rPr>
                <w:rFonts w:asciiTheme="minorHAnsi" w:hAnsiTheme="minorHAnsi" w:cstheme="minorHAnsi"/>
                <w:b/>
                <w:sz w:val="22"/>
                <w:szCs w:val="22"/>
              </w:rPr>
              <w:t>Technologia</w:t>
            </w:r>
          </w:p>
        </w:tc>
        <w:tc>
          <w:tcPr>
            <w:tcW w:w="1985" w:type="dxa"/>
            <w:shd w:val="clear" w:color="auto" w:fill="auto"/>
            <w:vAlign w:val="center"/>
          </w:tcPr>
          <w:p w14:paraId="05EC8813" w14:textId="0FBF143B" w:rsidR="00653B9B" w:rsidRPr="007F4456" w:rsidRDefault="00653B9B" w:rsidP="00653B9B">
            <w:pPr>
              <w:spacing w:after="0"/>
              <w:rPr>
                <w:rFonts w:asciiTheme="minorHAnsi" w:hAnsiTheme="minorHAnsi" w:cstheme="minorHAnsi"/>
                <w:b/>
                <w:sz w:val="22"/>
                <w:szCs w:val="22"/>
              </w:rPr>
            </w:pPr>
            <w:r w:rsidRPr="007F4456">
              <w:rPr>
                <w:rFonts w:asciiTheme="minorHAnsi" w:hAnsiTheme="minorHAnsi" w:cstheme="minorHAnsi"/>
                <w:b/>
                <w:sz w:val="22"/>
                <w:szCs w:val="22"/>
              </w:rPr>
              <w:t>Usuwanie mikrozanieczyszczeń</w:t>
            </w:r>
            <w:r w:rsidR="007F4456" w:rsidRPr="007F4456">
              <w:rPr>
                <w:rFonts w:asciiTheme="minorHAnsi" w:hAnsiTheme="minorHAnsi" w:cstheme="minorHAnsi"/>
                <w:b/>
                <w:sz w:val="22"/>
                <w:szCs w:val="22"/>
              </w:rPr>
              <w:t xml:space="preserve"> ze ścieków </w:t>
            </w:r>
            <w:r w:rsidR="00386E79">
              <w:rPr>
                <w:rFonts w:asciiTheme="minorHAnsi" w:hAnsiTheme="minorHAnsi" w:cstheme="minorHAnsi"/>
                <w:b/>
                <w:sz w:val="22"/>
                <w:szCs w:val="22"/>
              </w:rPr>
              <w:t xml:space="preserve">odprowadzanych do odbiornika </w:t>
            </w:r>
            <w:r w:rsidR="007F4456" w:rsidRPr="007F4456">
              <w:rPr>
                <w:rFonts w:asciiTheme="minorHAnsi" w:hAnsiTheme="minorHAnsi" w:cstheme="minorHAnsi"/>
                <w:b/>
                <w:sz w:val="22"/>
                <w:szCs w:val="22"/>
              </w:rPr>
              <w:t>i odzyskanej wody</w:t>
            </w:r>
          </w:p>
        </w:tc>
        <w:tc>
          <w:tcPr>
            <w:tcW w:w="2590" w:type="dxa"/>
            <w:vAlign w:val="center"/>
          </w:tcPr>
          <w:p w14:paraId="545938F8" w14:textId="04AC547E" w:rsidR="00653B9B" w:rsidRPr="007F4456" w:rsidRDefault="46553F11" w:rsidP="242D5D5C">
            <w:pPr>
              <w:spacing w:after="0"/>
              <w:rPr>
                <w:rFonts w:asciiTheme="minorHAnsi" w:hAnsiTheme="minorHAnsi" w:cstheme="minorBidi"/>
                <w:sz w:val="22"/>
                <w:szCs w:val="22"/>
              </w:rPr>
            </w:pPr>
            <w:r w:rsidRPr="242D5D5C">
              <w:rPr>
                <w:rFonts w:asciiTheme="minorHAnsi" w:hAnsiTheme="minorHAnsi" w:cstheme="minorBidi"/>
                <w:sz w:val="22"/>
                <w:szCs w:val="22"/>
              </w:rPr>
              <w:t xml:space="preserve">Zamawiający wymaga </w:t>
            </w:r>
            <w:r w:rsidR="3E9DE240" w:rsidRPr="242D5D5C">
              <w:rPr>
                <w:rFonts w:asciiTheme="minorHAnsi" w:hAnsiTheme="minorHAnsi" w:cstheme="minorBidi"/>
                <w:sz w:val="22"/>
                <w:szCs w:val="22"/>
              </w:rPr>
              <w:t>przedstawienia procentowej</w:t>
            </w:r>
            <w:r w:rsidRPr="242D5D5C">
              <w:rPr>
                <w:rFonts w:asciiTheme="minorHAnsi" w:hAnsiTheme="minorHAnsi" w:cstheme="minorBidi"/>
                <w:sz w:val="22"/>
                <w:szCs w:val="22"/>
              </w:rPr>
              <w:t xml:space="preserve"> wartoś</w:t>
            </w:r>
            <w:r w:rsidR="5B5108ED" w:rsidRPr="242D5D5C">
              <w:rPr>
                <w:rFonts w:asciiTheme="minorHAnsi" w:hAnsiTheme="minorHAnsi" w:cstheme="minorBidi"/>
                <w:sz w:val="22"/>
                <w:szCs w:val="22"/>
              </w:rPr>
              <w:t>ci</w:t>
            </w:r>
            <w:r w:rsidRPr="242D5D5C">
              <w:rPr>
                <w:rFonts w:asciiTheme="minorHAnsi" w:hAnsiTheme="minorHAnsi" w:cstheme="minorBidi"/>
                <w:sz w:val="22"/>
                <w:szCs w:val="22"/>
              </w:rPr>
              <w:t xml:space="preserve"> redukcji dla poszczególnych mikrozanieczyszczeń:</w:t>
            </w:r>
          </w:p>
          <w:p w14:paraId="453249EE" w14:textId="77777777" w:rsidR="00120E2C" w:rsidRPr="007F4456" w:rsidRDefault="00120E2C" w:rsidP="00443A75">
            <w:pPr>
              <w:pStyle w:val="Akapitzlist"/>
              <w:numPr>
                <w:ilvl w:val="0"/>
                <w:numId w:val="2"/>
              </w:numPr>
              <w:spacing w:after="0"/>
              <w:rPr>
                <w:rFonts w:cs="Calibri"/>
              </w:rPr>
            </w:pPr>
            <w:r w:rsidRPr="007F4456">
              <w:rPr>
                <w:rFonts w:cs="Calibri"/>
                <w:b/>
              </w:rPr>
              <w:lastRenderedPageBreak/>
              <w:t>farmaceutyki</w:t>
            </w:r>
            <w:r w:rsidRPr="007F4456">
              <w:rPr>
                <w:rFonts w:cs="Calibri"/>
              </w:rPr>
              <w:t>: 17-beta-estradiol (E2), estron (E1), Antybiotyki makrolidowe (Erytromycyna, Klarytromycyna, Azytromycyna), Sulfametoksazol, Atenolol, Metoprolol, Diklofenak, Karbamazepina</w:t>
            </w:r>
          </w:p>
          <w:p w14:paraId="354B11EB" w14:textId="77777777" w:rsidR="00120E2C" w:rsidRPr="007F4456" w:rsidRDefault="00120E2C" w:rsidP="00443A75">
            <w:pPr>
              <w:pStyle w:val="Akapitzlist"/>
              <w:numPr>
                <w:ilvl w:val="0"/>
                <w:numId w:val="2"/>
              </w:numPr>
              <w:spacing w:after="0"/>
              <w:rPr>
                <w:rFonts w:asciiTheme="minorHAnsi" w:hAnsiTheme="minorHAnsi" w:cstheme="minorHAnsi"/>
              </w:rPr>
            </w:pPr>
            <w:r w:rsidRPr="007F4456">
              <w:rPr>
                <w:rFonts w:cs="Calibri"/>
                <w:b/>
              </w:rPr>
              <w:t>Pestycydy:</w:t>
            </w:r>
            <w:r w:rsidRPr="007F4456">
              <w:rPr>
                <w:rFonts w:cs="Calibri"/>
              </w:rPr>
              <w:t xml:space="preserve"> Aklonifen, Alachlor, Aldryna i pochodne, Bifenoks, Endryna, Heksachlorocyckloheksan (Lindan), Izoproturon, Trifluralin</w:t>
            </w:r>
          </w:p>
          <w:p w14:paraId="079A0FDF" w14:textId="77777777" w:rsidR="00120E2C" w:rsidRPr="007F4456" w:rsidRDefault="00120E2C" w:rsidP="00653B9B">
            <w:pPr>
              <w:spacing w:after="0"/>
              <w:rPr>
                <w:rFonts w:asciiTheme="minorHAnsi" w:hAnsiTheme="minorHAnsi" w:cstheme="minorHAnsi"/>
                <w:sz w:val="22"/>
                <w:szCs w:val="22"/>
              </w:rPr>
            </w:pPr>
          </w:p>
          <w:p w14:paraId="64290B94" w14:textId="437C5218" w:rsidR="00120E2C" w:rsidRPr="007F4456" w:rsidRDefault="6E37EA9B"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aby zawartość powyższych mikrozanieczyszczeń w ściekach odprowadzanych do odbiornika i odzyskanej wodzie była jak najniższa.</w:t>
            </w:r>
          </w:p>
          <w:p w14:paraId="5E2CFE31" w14:textId="1995BC25" w:rsidR="00120E2C" w:rsidRPr="007F4456" w:rsidRDefault="00120E2C" w:rsidP="242D5D5C">
            <w:pPr>
              <w:spacing w:after="0"/>
              <w:rPr>
                <w:rFonts w:asciiTheme="minorHAnsi" w:hAnsiTheme="minorHAnsi" w:cstheme="minorBidi"/>
                <w:sz w:val="22"/>
                <w:szCs w:val="22"/>
              </w:rPr>
            </w:pPr>
          </w:p>
        </w:tc>
        <w:tc>
          <w:tcPr>
            <w:tcW w:w="2938" w:type="dxa"/>
          </w:tcPr>
          <w:p w14:paraId="71A51356" w14:textId="4FA17582" w:rsidR="00653B9B" w:rsidRPr="00386E79" w:rsidRDefault="635D47C9" w:rsidP="242D5D5C">
            <w:pPr>
              <w:pStyle w:val="NormalnyWeb"/>
              <w:rPr>
                <w:rFonts w:ascii="Calibri" w:hAnsi="Calibri"/>
                <w:color w:val="000000" w:themeColor="text1"/>
              </w:rPr>
            </w:pPr>
            <w:r w:rsidRPr="242D5D5C">
              <w:rPr>
                <w:rFonts w:asciiTheme="minorHAnsi" w:eastAsiaTheme="minorEastAsia" w:hAnsiTheme="minorHAnsi" w:cstheme="minorBidi"/>
                <w:sz w:val="22"/>
                <w:szCs w:val="22"/>
              </w:rPr>
              <w:lastRenderedPageBreak/>
              <w:t>Wykonawca</w:t>
            </w:r>
            <w:r w:rsidR="46553F11" w:rsidRPr="242D5D5C">
              <w:rPr>
                <w:rFonts w:asciiTheme="minorHAnsi" w:eastAsiaTheme="minorEastAsia" w:hAnsiTheme="minorHAnsi" w:cstheme="minorBidi"/>
                <w:sz w:val="22"/>
                <w:szCs w:val="22"/>
              </w:rPr>
              <w:t xml:space="preserve"> podaje oddzielne wyniki redukcji wg ogólnego wzoru dla poszczególnych mikrozanieczyszczeń:</w:t>
            </w:r>
          </w:p>
          <w:p w14:paraId="27EA39E4" w14:textId="1C3819C7" w:rsidR="00653B9B" w:rsidRPr="00386E79" w:rsidRDefault="00653B9B" w:rsidP="242D5D5C">
            <w:pPr>
              <w:pStyle w:val="NormalnyWeb"/>
              <w:rPr>
                <w:rFonts w:ascii="Calibri" w:hAnsi="Calibri"/>
                <w:color w:val="212121"/>
                <w:sz w:val="22"/>
                <w:szCs w:val="22"/>
              </w:rPr>
            </w:pPr>
          </w:p>
          <w:p w14:paraId="44D0C3A0" w14:textId="7F0F1090" w:rsidR="00653B9B" w:rsidRPr="00386E79" w:rsidRDefault="5D650A0D" w:rsidP="00386E79">
            <w:pPr>
              <w:pStyle w:val="NormalnyWeb"/>
              <w:rPr>
                <w:rFonts w:ascii="Calibri" w:hAnsi="Calibri"/>
                <w:color w:val="000000"/>
              </w:rPr>
            </w:pPr>
            <w:r w:rsidRPr="242D5D5C">
              <w:rPr>
                <w:rFonts w:ascii="Calibri" w:hAnsi="Calibri"/>
                <w:color w:val="212121"/>
                <w:sz w:val="22"/>
                <w:szCs w:val="22"/>
              </w:rPr>
              <w:lastRenderedPageBreak/>
              <w:t>% red = (Sp–Sk) / Sp * 100%</w:t>
            </w:r>
          </w:p>
          <w:p w14:paraId="120330ED" w14:textId="29512D40" w:rsidR="242D5D5C" w:rsidRDefault="242D5D5C" w:rsidP="242D5D5C">
            <w:pPr>
              <w:spacing w:after="0"/>
              <w:rPr>
                <w:rFonts w:cstheme="minorBidi"/>
                <w:sz w:val="22"/>
                <w:szCs w:val="22"/>
              </w:rPr>
            </w:pPr>
          </w:p>
          <w:p w14:paraId="6108436E" w14:textId="7E6D5E8A" w:rsidR="00653B9B" w:rsidRPr="007F4456" w:rsidRDefault="00653B9B" w:rsidP="00653B9B">
            <w:pPr>
              <w:spacing w:after="0"/>
              <w:rPr>
                <w:rFonts w:cstheme="minorHAnsi"/>
                <w:sz w:val="22"/>
              </w:rPr>
            </w:pPr>
            <w:r w:rsidRPr="007F4456">
              <w:rPr>
                <w:rFonts w:cstheme="minorHAnsi"/>
                <w:sz w:val="22"/>
              </w:rPr>
              <w:t>Gdzie:</w:t>
            </w:r>
          </w:p>
          <w:p w14:paraId="723AECF0" w14:textId="2C0BC8E8" w:rsidR="46553F11" w:rsidRDefault="46553F11" w:rsidP="242D5D5C">
            <w:pPr>
              <w:spacing w:after="0"/>
              <w:rPr>
                <w:rFonts w:cstheme="minorBidi"/>
                <w:strike/>
              </w:rPr>
            </w:pPr>
            <w:r w:rsidRPr="242D5D5C">
              <w:rPr>
                <w:rFonts w:cstheme="minorBidi"/>
              </w:rPr>
              <w:t>% red - stopień redukcji</w:t>
            </w:r>
            <w:r w:rsidR="105176A0" w:rsidRPr="242D5D5C">
              <w:rPr>
                <w:rFonts w:cstheme="minorBidi"/>
              </w:rPr>
              <w:t xml:space="preserve"> </w:t>
            </w:r>
            <w:r w:rsidRPr="242D5D5C">
              <w:rPr>
                <w:rFonts w:cstheme="minorBidi"/>
              </w:rPr>
              <w:t>badanego parametru</w:t>
            </w:r>
          </w:p>
          <w:p w14:paraId="59691352" w14:textId="59CFFA5B" w:rsidR="38A49482" w:rsidRDefault="38A49482" w:rsidP="242D5D5C">
            <w:pPr>
              <w:spacing w:after="0"/>
              <w:rPr>
                <w:rFonts w:cstheme="minorBidi"/>
                <w:strike/>
              </w:rPr>
            </w:pPr>
            <w:r w:rsidRPr="242D5D5C">
              <w:rPr>
                <w:rFonts w:cstheme="minorBidi"/>
              </w:rPr>
              <w:t>Sk - Stężenie końcowe badanego mikrozanieczyszczenia tj. stężenie w ścieka</w:t>
            </w:r>
            <w:r w:rsidR="1D64B371" w:rsidRPr="242D5D5C">
              <w:rPr>
                <w:rFonts w:cstheme="minorBidi"/>
              </w:rPr>
              <w:t xml:space="preserve">ch odprowadzanych </w:t>
            </w:r>
            <w:r w:rsidR="00393A2D" w:rsidRPr="242D5D5C">
              <w:rPr>
                <w:rFonts w:cstheme="minorBidi"/>
              </w:rPr>
              <w:t>odbiornika wodzie przeznaczonej do wtórnego użycia</w:t>
            </w:r>
            <w:r w:rsidR="3FB4158C" w:rsidRPr="242D5D5C">
              <w:rPr>
                <w:rFonts w:cstheme="minorBidi"/>
              </w:rPr>
              <w:t>,</w:t>
            </w:r>
          </w:p>
          <w:p w14:paraId="6D33B1DC" w14:textId="62168EB0" w:rsidR="00653B9B" w:rsidRPr="007F4456" w:rsidRDefault="003969CB" w:rsidP="003969CB">
            <w:pPr>
              <w:spacing w:after="0"/>
              <w:rPr>
                <w:rFonts w:cstheme="minorHAnsi"/>
              </w:rPr>
            </w:pPr>
            <w:r w:rsidRPr="007F4456">
              <w:rPr>
                <w:rFonts w:cstheme="minorHAnsi"/>
              </w:rPr>
              <w:t xml:space="preserve">Sp - Stężenie początkowe badanego mikrozanieczyszczenia tj. stężenie w ściekach dopływających do oczyszczalni  </w:t>
            </w:r>
          </w:p>
          <w:p w14:paraId="1AB3AFE9" w14:textId="77777777" w:rsidR="005F2EAD" w:rsidRPr="007F4456" w:rsidRDefault="005F2EAD" w:rsidP="00653B9B">
            <w:pPr>
              <w:spacing w:after="0"/>
              <w:rPr>
                <w:rFonts w:cstheme="minorHAnsi"/>
                <w:sz w:val="22"/>
              </w:rPr>
            </w:pPr>
          </w:p>
          <w:p w14:paraId="1D5B657D" w14:textId="77777777" w:rsidR="003969CB" w:rsidRDefault="005F2EAD" w:rsidP="005F2EAD">
            <w:pPr>
              <w:spacing w:after="0"/>
              <w:rPr>
                <w:rFonts w:cstheme="minorHAnsi"/>
                <w:sz w:val="22"/>
              </w:rPr>
            </w:pPr>
            <w:r w:rsidRPr="007F4456">
              <w:rPr>
                <w:rFonts w:cstheme="minorHAnsi"/>
                <w:sz w:val="22"/>
              </w:rPr>
              <w:t xml:space="preserve">Wykonawca jest zobowiązany także do obliczenia i podania </w:t>
            </w:r>
            <w:r w:rsidRPr="007F4456">
              <w:rPr>
                <w:rFonts w:cstheme="minorHAnsi"/>
                <w:b/>
                <w:sz w:val="22"/>
              </w:rPr>
              <w:t>średniej arytmetycznej</w:t>
            </w:r>
            <w:r w:rsidRPr="007F4456">
              <w:rPr>
                <w:rFonts w:cstheme="minorHAnsi"/>
                <w:sz w:val="22"/>
              </w:rPr>
              <w:t xml:space="preserve"> z </w:t>
            </w:r>
            <w:r w:rsidR="005B1D82" w:rsidRPr="007F4456">
              <w:rPr>
                <w:rFonts w:cstheme="minorHAnsi"/>
                <w:sz w:val="22"/>
              </w:rPr>
              <w:t>uzyskiwanych wartości wyników</w:t>
            </w:r>
            <w:r w:rsidRPr="007F4456">
              <w:rPr>
                <w:rFonts w:cstheme="minorHAnsi"/>
                <w:sz w:val="22"/>
              </w:rPr>
              <w:t xml:space="preserve"> redukcji dla podanych mikrozanieczyszczeń</w:t>
            </w:r>
            <w:r w:rsidR="006E7E38" w:rsidRPr="007F4456">
              <w:rPr>
                <w:rFonts w:cstheme="minorHAnsi"/>
                <w:sz w:val="22"/>
              </w:rPr>
              <w:t>.</w:t>
            </w:r>
          </w:p>
          <w:p w14:paraId="518FE752" w14:textId="77777777" w:rsidR="007F4456" w:rsidRDefault="007F4456" w:rsidP="005F2EAD">
            <w:pPr>
              <w:spacing w:after="0"/>
              <w:rPr>
                <w:rFonts w:cstheme="minorHAnsi"/>
                <w:sz w:val="22"/>
              </w:rPr>
            </w:pPr>
          </w:p>
          <w:p w14:paraId="7F208DF7" w14:textId="25E44643" w:rsidR="007F4456" w:rsidRPr="007F4456" w:rsidRDefault="00386E79" w:rsidP="005C41E0">
            <w:pPr>
              <w:rPr>
                <w:rFonts w:cstheme="minorHAnsi"/>
                <w:sz w:val="22"/>
              </w:rPr>
            </w:pPr>
            <w:del w:id="104" w:author="Autor">
              <w:r w:rsidRPr="007F4456" w:rsidDel="00C32BA2">
                <w:rPr>
                  <w:rFonts w:cstheme="minorHAnsi"/>
                  <w:sz w:val="22"/>
                </w:rPr>
                <w:delText>Do wyliczeń należy przyjąć średnie wartości z zakresów podanych dla parametrów ścieków dopływających opisanych w Załączniku nr 2 do Regulaminu.</w:delText>
              </w:r>
            </w:del>
          </w:p>
        </w:tc>
      </w:tr>
      <w:tr w:rsidR="004D2ECB" w:rsidRPr="00081B45" w14:paraId="2245B9D9" w14:textId="77777777" w:rsidTr="00EF67F1">
        <w:trPr>
          <w:jc w:val="center"/>
        </w:trPr>
        <w:tc>
          <w:tcPr>
            <w:tcW w:w="562" w:type="dxa"/>
            <w:shd w:val="clear" w:color="auto" w:fill="auto"/>
            <w:vAlign w:val="center"/>
          </w:tcPr>
          <w:p w14:paraId="0C7233E5" w14:textId="21846420" w:rsidR="004D2ECB" w:rsidRPr="00C861D8" w:rsidRDefault="004D2ECB" w:rsidP="004D2ECB">
            <w:pPr>
              <w:spacing w:after="0"/>
              <w:rPr>
                <w:rFonts w:cstheme="minorHAnsi"/>
                <w:b/>
              </w:rPr>
            </w:pPr>
            <w:r w:rsidRPr="00C861D8">
              <w:rPr>
                <w:rFonts w:cstheme="minorHAnsi"/>
                <w:b/>
              </w:rPr>
              <w:lastRenderedPageBreak/>
              <w:t>7</w:t>
            </w:r>
          </w:p>
        </w:tc>
        <w:tc>
          <w:tcPr>
            <w:tcW w:w="1701" w:type="dxa"/>
            <w:shd w:val="clear" w:color="auto" w:fill="auto"/>
            <w:vAlign w:val="center"/>
          </w:tcPr>
          <w:p w14:paraId="143DA286" w14:textId="54E7FCBA" w:rsidR="004D2ECB" w:rsidRPr="007F4456" w:rsidRDefault="004D2ECB" w:rsidP="004D2ECB">
            <w:pPr>
              <w:spacing w:after="0"/>
              <w:rPr>
                <w:rFonts w:cstheme="minorHAnsi"/>
                <w:b/>
              </w:rPr>
            </w:pPr>
            <w:r w:rsidRPr="242D5D5C">
              <w:rPr>
                <w:rFonts w:asciiTheme="minorHAnsi" w:hAnsiTheme="minorHAnsi" w:cstheme="minorBidi"/>
                <w:b/>
                <w:bCs/>
                <w:sz w:val="22"/>
                <w:szCs w:val="22"/>
              </w:rPr>
              <w:t>Technologia</w:t>
            </w:r>
          </w:p>
        </w:tc>
        <w:tc>
          <w:tcPr>
            <w:tcW w:w="1985" w:type="dxa"/>
            <w:shd w:val="clear" w:color="auto" w:fill="auto"/>
            <w:vAlign w:val="center"/>
          </w:tcPr>
          <w:p w14:paraId="1B90A95A" w14:textId="7E5CC8E6" w:rsidR="004D2ECB" w:rsidRPr="007F4456" w:rsidRDefault="004D2ECB" w:rsidP="242D5D5C">
            <w:pPr>
              <w:spacing w:after="0"/>
              <w:rPr>
                <w:rFonts w:cstheme="minorBidi"/>
                <w:b/>
                <w:bCs/>
              </w:rPr>
            </w:pPr>
            <w:r w:rsidRPr="242D5D5C">
              <w:rPr>
                <w:rFonts w:asciiTheme="minorHAnsi" w:hAnsiTheme="minorHAnsi" w:cstheme="minorBidi"/>
                <w:b/>
                <w:bCs/>
                <w:sz w:val="22"/>
                <w:szCs w:val="22"/>
              </w:rPr>
              <w:t xml:space="preserve">Stopień </w:t>
            </w:r>
            <w:r w:rsidR="39B38A4E" w:rsidRPr="242D5D5C">
              <w:rPr>
                <w:rFonts w:asciiTheme="minorHAnsi" w:hAnsiTheme="minorHAnsi" w:cstheme="minorBidi"/>
                <w:b/>
                <w:bCs/>
                <w:sz w:val="22"/>
                <w:szCs w:val="22"/>
              </w:rPr>
              <w:t>a</w:t>
            </w:r>
            <w:r w:rsidRPr="242D5D5C">
              <w:rPr>
                <w:rFonts w:asciiTheme="minorHAnsi" w:hAnsiTheme="minorHAnsi" w:cstheme="minorBidi"/>
                <w:b/>
                <w:bCs/>
                <w:sz w:val="22"/>
                <w:szCs w:val="22"/>
              </w:rPr>
              <w:t>kumulacji</w:t>
            </w:r>
            <w:r w:rsidR="0E139342" w:rsidRPr="242D5D5C">
              <w:rPr>
                <w:rFonts w:asciiTheme="minorHAnsi" w:hAnsiTheme="minorHAnsi" w:cstheme="minorBidi"/>
                <w:b/>
                <w:bCs/>
                <w:sz w:val="22"/>
                <w:szCs w:val="22"/>
              </w:rPr>
              <w:t xml:space="preserve"> </w:t>
            </w:r>
            <w:r w:rsidRPr="242D5D5C">
              <w:rPr>
                <w:rFonts w:asciiTheme="minorHAnsi" w:hAnsiTheme="minorHAnsi" w:cstheme="minorBidi"/>
                <w:b/>
                <w:bCs/>
                <w:sz w:val="22"/>
                <w:szCs w:val="22"/>
              </w:rPr>
              <w:t xml:space="preserve">mikrozanieczyszczeń w osadach </w:t>
            </w:r>
          </w:p>
        </w:tc>
        <w:tc>
          <w:tcPr>
            <w:tcW w:w="2590" w:type="dxa"/>
            <w:vAlign w:val="center"/>
          </w:tcPr>
          <w:p w14:paraId="2DD23A15" w14:textId="452C2385" w:rsidR="004D2ECB" w:rsidRPr="007F4456" w:rsidRDefault="004D2ECB"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przedstawienia zawartości po</w:t>
            </w:r>
            <w:r w:rsidR="6A39D735" w:rsidRPr="242D5D5C">
              <w:rPr>
                <w:rFonts w:asciiTheme="minorHAnsi" w:hAnsiTheme="minorHAnsi" w:cstheme="minorBidi"/>
                <w:sz w:val="22"/>
                <w:szCs w:val="22"/>
              </w:rPr>
              <w:t>niż</w:t>
            </w:r>
            <w:r w:rsidR="13F5F784" w:rsidRPr="242D5D5C">
              <w:rPr>
                <w:rFonts w:asciiTheme="minorHAnsi" w:hAnsiTheme="minorHAnsi" w:cstheme="minorBidi"/>
                <w:sz w:val="22"/>
                <w:szCs w:val="22"/>
              </w:rPr>
              <w:t>szych</w:t>
            </w:r>
            <w:r w:rsidRPr="242D5D5C">
              <w:rPr>
                <w:rFonts w:asciiTheme="minorHAnsi" w:hAnsiTheme="minorHAnsi" w:cstheme="minorBidi"/>
                <w:sz w:val="22"/>
                <w:szCs w:val="22"/>
              </w:rPr>
              <w:t xml:space="preserve"> mikrozanieczyszczeń w osadach:</w:t>
            </w:r>
          </w:p>
          <w:p w14:paraId="750B0CF8" w14:textId="77777777" w:rsidR="004D2ECB" w:rsidRPr="007F4456" w:rsidRDefault="004D2ECB" w:rsidP="00443A75">
            <w:pPr>
              <w:pStyle w:val="Akapitzlist"/>
              <w:numPr>
                <w:ilvl w:val="0"/>
                <w:numId w:val="2"/>
              </w:numPr>
              <w:spacing w:after="0"/>
              <w:rPr>
                <w:rFonts w:cs="Calibri"/>
              </w:rPr>
            </w:pPr>
            <w:r w:rsidRPr="007F4456">
              <w:rPr>
                <w:rFonts w:cs="Calibri"/>
                <w:b/>
              </w:rPr>
              <w:t>farmaceutyki</w:t>
            </w:r>
            <w:r w:rsidRPr="007F4456">
              <w:rPr>
                <w:rFonts w:cs="Calibri"/>
              </w:rPr>
              <w:t>: 17-beta-estradiol (E2), estron (E1), Antybiotyki makrolidowe (Erytromycyna, Klarytromycyna, Azytromycyna), Sulfametoksazol, Atenolol, Metoprolol, Diklofenak, Karbamazepina</w:t>
            </w:r>
          </w:p>
          <w:p w14:paraId="43FD8206" w14:textId="77777777" w:rsidR="004D2ECB" w:rsidRPr="007F4456" w:rsidRDefault="004D2ECB" w:rsidP="00443A75">
            <w:pPr>
              <w:pStyle w:val="Akapitzlist"/>
              <w:numPr>
                <w:ilvl w:val="0"/>
                <w:numId w:val="2"/>
              </w:numPr>
              <w:spacing w:after="0"/>
              <w:rPr>
                <w:rFonts w:asciiTheme="minorHAnsi" w:hAnsiTheme="minorHAnsi" w:cstheme="minorHAnsi"/>
              </w:rPr>
            </w:pPr>
            <w:r w:rsidRPr="007F4456">
              <w:rPr>
                <w:rFonts w:cs="Calibri"/>
                <w:b/>
              </w:rPr>
              <w:lastRenderedPageBreak/>
              <w:t>Pestycydy:</w:t>
            </w:r>
            <w:r w:rsidRPr="007F4456">
              <w:rPr>
                <w:rFonts w:cs="Calibri"/>
              </w:rPr>
              <w:t xml:space="preserve"> Aklonifen, Alachlor, Aldryna i pochodne, Bifenoks, Endryna, Heksachlorocyckloheksan (Lindan), Izoproturon, Trifluralin</w:t>
            </w:r>
          </w:p>
          <w:p w14:paraId="6F720ACD" w14:textId="77777777" w:rsidR="004D2ECB" w:rsidRPr="007F4456" w:rsidRDefault="004D2ECB" w:rsidP="242D5D5C">
            <w:pPr>
              <w:spacing w:after="0"/>
              <w:rPr>
                <w:rFonts w:asciiTheme="minorHAnsi" w:hAnsiTheme="minorHAnsi" w:cstheme="minorBidi"/>
                <w:sz w:val="22"/>
                <w:szCs w:val="22"/>
              </w:rPr>
            </w:pPr>
          </w:p>
          <w:p w14:paraId="17BD9DCA" w14:textId="5E436DB4" w:rsidR="004D2ECB" w:rsidRPr="007F4456" w:rsidRDefault="39340721"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aby zawartość powyższych mikrozanieczyszczeń w osadach była jak najniższa</w:t>
            </w:r>
            <w:r w:rsidR="08B96339" w:rsidRPr="242D5D5C">
              <w:rPr>
                <w:rFonts w:asciiTheme="minorHAnsi" w:hAnsiTheme="minorHAnsi" w:cstheme="minorBidi"/>
                <w:sz w:val="22"/>
                <w:szCs w:val="22"/>
              </w:rPr>
              <w:t xml:space="preserve"> oraz stopień akumulacji mikrozanieczyszczeń w osadach był jak najniższy.</w:t>
            </w:r>
          </w:p>
        </w:tc>
        <w:tc>
          <w:tcPr>
            <w:tcW w:w="2938" w:type="dxa"/>
          </w:tcPr>
          <w:p w14:paraId="67FA4F0B" w14:textId="62C5B22F" w:rsidR="004D2ECB" w:rsidRPr="007F4456" w:rsidRDefault="0D96917E" w:rsidP="242D5D5C">
            <w:pPr>
              <w:rPr>
                <w:rFonts w:cstheme="minorBidi"/>
                <w:sz w:val="22"/>
                <w:szCs w:val="22"/>
              </w:rPr>
            </w:pPr>
            <w:r w:rsidRPr="242D5D5C">
              <w:rPr>
                <w:rFonts w:cstheme="minorBidi"/>
                <w:sz w:val="22"/>
                <w:szCs w:val="22"/>
              </w:rPr>
              <w:lastRenderedPageBreak/>
              <w:t xml:space="preserve">Wykonawca </w:t>
            </w:r>
            <w:r w:rsidR="464AB1B1" w:rsidRPr="242D5D5C">
              <w:rPr>
                <w:rFonts w:cstheme="minorBidi"/>
                <w:sz w:val="22"/>
                <w:szCs w:val="22"/>
              </w:rPr>
              <w:t>poda</w:t>
            </w:r>
            <w:r w:rsidR="7100FD29" w:rsidRPr="242D5D5C">
              <w:rPr>
                <w:rFonts w:cstheme="minorBidi"/>
                <w:sz w:val="22"/>
                <w:szCs w:val="22"/>
              </w:rPr>
              <w:t>je</w:t>
            </w:r>
            <w:r w:rsidR="464AB1B1" w:rsidRPr="242D5D5C">
              <w:rPr>
                <w:rFonts w:cstheme="minorBidi"/>
                <w:sz w:val="22"/>
                <w:szCs w:val="22"/>
              </w:rPr>
              <w:t xml:space="preserve"> oddzieln</w:t>
            </w:r>
            <w:r w:rsidR="7CE70E26" w:rsidRPr="242D5D5C">
              <w:rPr>
                <w:rFonts w:cstheme="minorBidi"/>
                <w:sz w:val="22"/>
                <w:szCs w:val="22"/>
              </w:rPr>
              <w:t>e</w:t>
            </w:r>
            <w:r w:rsidR="464AB1B1" w:rsidRPr="242D5D5C">
              <w:rPr>
                <w:rFonts w:cstheme="minorBidi"/>
                <w:sz w:val="22"/>
                <w:szCs w:val="22"/>
              </w:rPr>
              <w:t xml:space="preserve"> zawartości </w:t>
            </w:r>
            <w:r w:rsidR="3A8D198B" w:rsidRPr="242D5D5C">
              <w:rPr>
                <w:rFonts w:cstheme="minorBidi"/>
                <w:sz w:val="22"/>
                <w:szCs w:val="22"/>
              </w:rPr>
              <w:t xml:space="preserve">wymienionych mikrozanieczyszczeń </w:t>
            </w:r>
            <w:r w:rsidR="40F7B206" w:rsidRPr="242D5D5C">
              <w:rPr>
                <w:rFonts w:cstheme="minorBidi"/>
                <w:sz w:val="22"/>
                <w:szCs w:val="22"/>
              </w:rPr>
              <w:t>w osadach</w:t>
            </w:r>
            <w:r w:rsidR="4EB345CF" w:rsidRPr="242D5D5C">
              <w:rPr>
                <w:rFonts w:cstheme="minorBidi"/>
                <w:sz w:val="22"/>
                <w:szCs w:val="22"/>
              </w:rPr>
              <w:t xml:space="preserve"> oraz ściekach dopływających</w:t>
            </w:r>
            <w:r w:rsidR="40F7B206" w:rsidRPr="242D5D5C">
              <w:rPr>
                <w:rFonts w:cstheme="minorBidi"/>
                <w:sz w:val="22"/>
                <w:szCs w:val="22"/>
              </w:rPr>
              <w:t xml:space="preserve">. </w:t>
            </w:r>
          </w:p>
          <w:p w14:paraId="72696F73" w14:textId="7DFD2AF2" w:rsidR="004D2ECB" w:rsidRPr="007F4456" w:rsidRDefault="004D2ECB" w:rsidP="242D5D5C">
            <w:pPr>
              <w:rPr>
                <w:rFonts w:cstheme="minorBidi"/>
                <w:sz w:val="22"/>
                <w:szCs w:val="22"/>
              </w:rPr>
            </w:pPr>
          </w:p>
          <w:p w14:paraId="493F2C37" w14:textId="6C7631A9" w:rsidR="004D2ECB" w:rsidRPr="007F4456" w:rsidRDefault="3909F0C2" w:rsidP="242D5D5C">
            <w:pPr>
              <w:rPr>
                <w:sz w:val="22"/>
                <w:szCs w:val="22"/>
              </w:rPr>
            </w:pPr>
            <w:r w:rsidRPr="242D5D5C">
              <w:rPr>
                <w:sz w:val="22"/>
                <w:szCs w:val="22"/>
              </w:rPr>
              <w:t xml:space="preserve">Wykonawca </w:t>
            </w:r>
            <w:r w:rsidR="2D440BDE" w:rsidRPr="242D5D5C">
              <w:rPr>
                <w:sz w:val="22"/>
                <w:szCs w:val="22"/>
              </w:rPr>
              <w:t xml:space="preserve">Współczynnik </w:t>
            </w:r>
            <w:r w:rsidR="4DC4DECE" w:rsidRPr="242D5D5C">
              <w:rPr>
                <w:sz w:val="22"/>
                <w:szCs w:val="22"/>
              </w:rPr>
              <w:t>a</w:t>
            </w:r>
            <w:r w:rsidR="2D440BDE" w:rsidRPr="242D5D5C">
              <w:rPr>
                <w:sz w:val="22"/>
                <w:szCs w:val="22"/>
              </w:rPr>
              <w:t>kumulacji (W</w:t>
            </w:r>
            <w:r w:rsidR="4423E0AB" w:rsidRPr="242D5D5C">
              <w:rPr>
                <w:sz w:val="22"/>
                <w:szCs w:val="22"/>
              </w:rPr>
              <w:t>AK</w:t>
            </w:r>
            <w:r w:rsidR="2D440BDE" w:rsidRPr="242D5D5C">
              <w:rPr>
                <w:sz w:val="22"/>
                <w:szCs w:val="22"/>
              </w:rPr>
              <w:t>) mikrozanieczyszczeń w osadach:</w:t>
            </w:r>
          </w:p>
          <w:p w14:paraId="07652C55" w14:textId="55F10A79" w:rsidR="004D2ECB" w:rsidRPr="007F4456" w:rsidRDefault="004D2ECB" w:rsidP="242D5D5C">
            <w:pPr>
              <w:rPr>
                <w:sz w:val="22"/>
                <w:szCs w:val="22"/>
              </w:rPr>
            </w:pPr>
          </w:p>
          <w:p w14:paraId="76ED49D4" w14:textId="18E14308" w:rsidR="004D2ECB" w:rsidRPr="007F4456" w:rsidRDefault="4B78DE10" w:rsidP="242D5D5C">
            <w:pPr>
              <w:rPr>
                <w:rFonts w:cstheme="minorBidi"/>
              </w:rPr>
            </w:pPr>
            <w:r w:rsidRPr="242D5D5C">
              <w:rPr>
                <w:sz w:val="22"/>
                <w:szCs w:val="22"/>
              </w:rPr>
              <w:t xml:space="preserve">WAK = </w:t>
            </w:r>
            <w:r w:rsidR="5744D6F2" w:rsidRPr="242D5D5C">
              <w:rPr>
                <w:sz w:val="22"/>
                <w:szCs w:val="22"/>
              </w:rPr>
              <w:t>M</w:t>
            </w:r>
            <w:r w:rsidRPr="242D5D5C">
              <w:rPr>
                <w:rFonts w:cstheme="minorBidi"/>
                <w:vertAlign w:val="subscript"/>
              </w:rPr>
              <w:t>osad</w:t>
            </w:r>
            <w:r w:rsidRPr="242D5D5C">
              <w:rPr>
                <w:rFonts w:cstheme="minorBidi"/>
              </w:rPr>
              <w:t xml:space="preserve"> / </w:t>
            </w:r>
            <w:r w:rsidR="0A0CA2D4" w:rsidRPr="242D5D5C">
              <w:rPr>
                <w:rFonts w:cstheme="minorBidi"/>
              </w:rPr>
              <w:t>M</w:t>
            </w:r>
            <w:r w:rsidR="6061A2F3" w:rsidRPr="242D5D5C">
              <w:rPr>
                <w:rFonts w:cstheme="minorBidi"/>
                <w:vertAlign w:val="subscript"/>
              </w:rPr>
              <w:t>ś</w:t>
            </w:r>
            <w:r w:rsidRPr="242D5D5C">
              <w:rPr>
                <w:rFonts w:cstheme="minorBidi"/>
                <w:vertAlign w:val="subscript"/>
              </w:rPr>
              <w:t>dop</w:t>
            </w:r>
          </w:p>
          <w:p w14:paraId="7F1C2864" w14:textId="57B0AEFF" w:rsidR="004D2ECB" w:rsidRPr="007F4456" w:rsidRDefault="004D2ECB" w:rsidP="242D5D5C">
            <w:pPr>
              <w:spacing w:line="257" w:lineRule="auto"/>
            </w:pPr>
          </w:p>
          <w:p w14:paraId="33629D33" w14:textId="034C2967" w:rsidR="004D2ECB" w:rsidRPr="007F4456" w:rsidRDefault="6D7FDCE9" w:rsidP="242D5D5C">
            <w:pPr>
              <w:spacing w:line="257" w:lineRule="auto"/>
            </w:pPr>
            <w:r w:rsidRPr="242D5D5C">
              <w:rPr>
                <w:rFonts w:eastAsia="Calibri" w:cs="Calibri"/>
                <w:sz w:val="22"/>
                <w:szCs w:val="22"/>
              </w:rPr>
              <w:t>G</w:t>
            </w:r>
            <w:r w:rsidR="2D440BDE" w:rsidRPr="242D5D5C">
              <w:rPr>
                <w:rFonts w:eastAsia="Calibri" w:cs="Calibri"/>
                <w:sz w:val="22"/>
                <w:szCs w:val="22"/>
              </w:rPr>
              <w:t>dzie:</w:t>
            </w:r>
          </w:p>
          <w:p w14:paraId="1C2EF6E1" w14:textId="50B61FD3" w:rsidR="004D2ECB" w:rsidRPr="007F4456" w:rsidRDefault="2D440BDE" w:rsidP="242D5D5C">
            <w:pPr>
              <w:spacing w:after="0"/>
              <w:rPr>
                <w:rFonts w:cstheme="minorBidi"/>
              </w:rPr>
            </w:pPr>
            <w:r w:rsidRPr="242D5D5C">
              <w:rPr>
                <w:rFonts w:cstheme="minorBidi"/>
              </w:rPr>
              <w:lastRenderedPageBreak/>
              <w:t>W</w:t>
            </w:r>
            <w:r w:rsidR="19E07DD9" w:rsidRPr="242D5D5C">
              <w:rPr>
                <w:rFonts w:cstheme="minorBidi"/>
              </w:rPr>
              <w:t>A</w:t>
            </w:r>
            <w:r w:rsidRPr="242D5D5C">
              <w:rPr>
                <w:rFonts w:cstheme="minorBidi"/>
              </w:rPr>
              <w:t xml:space="preserve">K – współczynnik </w:t>
            </w:r>
            <w:r w:rsidR="23132CEB" w:rsidRPr="242D5D5C">
              <w:rPr>
                <w:rFonts w:cstheme="minorBidi"/>
              </w:rPr>
              <w:t>a</w:t>
            </w:r>
            <w:r w:rsidRPr="242D5D5C">
              <w:rPr>
                <w:rFonts w:cstheme="minorBidi"/>
              </w:rPr>
              <w:t>kumulacji mikrozanieczyszczenia w osadzie [wielkość bezwymiarowa]</w:t>
            </w:r>
          </w:p>
          <w:p w14:paraId="5F60A8FB" w14:textId="25514E03" w:rsidR="004D2ECB" w:rsidRPr="007F4456" w:rsidRDefault="4A380EB5" w:rsidP="242D5D5C">
            <w:pPr>
              <w:spacing w:after="0"/>
              <w:rPr>
                <w:rFonts w:cstheme="minorBidi"/>
              </w:rPr>
            </w:pPr>
            <w:r w:rsidRPr="242D5D5C">
              <w:rPr>
                <w:rFonts w:cstheme="minorBidi"/>
              </w:rPr>
              <w:t>M</w:t>
            </w:r>
            <w:r w:rsidR="2D440BDE" w:rsidRPr="242D5D5C">
              <w:rPr>
                <w:rFonts w:cstheme="minorBidi"/>
                <w:vertAlign w:val="subscript"/>
              </w:rPr>
              <w:t>osad</w:t>
            </w:r>
            <w:r w:rsidR="2D440BDE" w:rsidRPr="242D5D5C">
              <w:rPr>
                <w:rFonts w:cstheme="minorBidi"/>
              </w:rPr>
              <w:t xml:space="preserve"> – średnie stężenie </w:t>
            </w:r>
            <w:r w:rsidR="2E793353" w:rsidRPr="242D5D5C">
              <w:rPr>
                <w:rFonts w:cstheme="minorBidi"/>
              </w:rPr>
              <w:t xml:space="preserve">badanego mikrozanieczyszczenia </w:t>
            </w:r>
            <w:r w:rsidR="2D440BDE" w:rsidRPr="242D5D5C">
              <w:rPr>
                <w:rFonts w:cstheme="minorBidi"/>
              </w:rPr>
              <w:t>w osadzie</w:t>
            </w:r>
          </w:p>
          <w:p w14:paraId="3D224FE9" w14:textId="0762DF4B" w:rsidR="004D2ECB" w:rsidRPr="007F4456" w:rsidRDefault="4AC0A758" w:rsidP="242D5D5C">
            <w:pPr>
              <w:spacing w:after="0"/>
              <w:rPr>
                <w:rFonts w:cstheme="minorBidi"/>
              </w:rPr>
            </w:pPr>
            <w:r w:rsidRPr="242D5D5C">
              <w:rPr>
                <w:rFonts w:cstheme="minorBidi"/>
              </w:rPr>
              <w:t>M</w:t>
            </w:r>
            <w:r w:rsidR="2AFCFBF2" w:rsidRPr="242D5D5C">
              <w:rPr>
                <w:rFonts w:cstheme="minorBidi"/>
                <w:vertAlign w:val="subscript"/>
              </w:rPr>
              <w:t>ś</w:t>
            </w:r>
            <w:r w:rsidR="1C575B44" w:rsidRPr="242D5D5C">
              <w:rPr>
                <w:rFonts w:cstheme="minorBidi"/>
                <w:vertAlign w:val="subscript"/>
              </w:rPr>
              <w:t>dop</w:t>
            </w:r>
            <w:r w:rsidR="2D440BDE" w:rsidRPr="242D5D5C">
              <w:rPr>
                <w:rFonts w:cstheme="minorBidi"/>
              </w:rPr>
              <w:t xml:space="preserve">– średnie stężenie </w:t>
            </w:r>
            <w:r w:rsidR="31F87924" w:rsidRPr="242D5D5C">
              <w:rPr>
                <w:rFonts w:cstheme="minorBidi"/>
              </w:rPr>
              <w:t xml:space="preserve">badanego mikrozanieczyszczenia </w:t>
            </w:r>
            <w:r w:rsidR="2D440BDE" w:rsidRPr="242D5D5C">
              <w:rPr>
                <w:rFonts w:cstheme="minorBidi"/>
              </w:rPr>
              <w:t xml:space="preserve">w </w:t>
            </w:r>
            <w:r w:rsidR="0999C68A" w:rsidRPr="242D5D5C">
              <w:rPr>
                <w:rFonts w:cstheme="minorBidi"/>
              </w:rPr>
              <w:t>ściekach dopływających</w:t>
            </w:r>
          </w:p>
          <w:p w14:paraId="4FDDD3C3" w14:textId="38D3BE49" w:rsidR="004D2ECB" w:rsidRPr="007F4456" w:rsidRDefault="004D2ECB" w:rsidP="242D5D5C">
            <w:pPr>
              <w:pStyle w:val="NormalnyWeb"/>
              <w:rPr>
                <w:rFonts w:cstheme="minorBidi"/>
              </w:rPr>
            </w:pPr>
          </w:p>
          <w:p w14:paraId="605B1BC8" w14:textId="446E2DEB" w:rsidR="004D2ECB" w:rsidRPr="007F4456" w:rsidRDefault="493879D9" w:rsidP="005C41E0">
            <w:r w:rsidRPr="242D5D5C">
              <w:rPr>
                <w:rFonts w:cstheme="minorBidi"/>
                <w:sz w:val="22"/>
                <w:szCs w:val="22"/>
              </w:rPr>
              <w:t xml:space="preserve">Wykonawca jest zobowiązany także do obliczenia i podania </w:t>
            </w:r>
            <w:r w:rsidRPr="242D5D5C">
              <w:rPr>
                <w:rFonts w:cstheme="minorBidi"/>
                <w:b/>
                <w:bCs/>
                <w:sz w:val="22"/>
                <w:szCs w:val="22"/>
              </w:rPr>
              <w:t>średniej arytmetycznej</w:t>
            </w:r>
            <w:r w:rsidRPr="242D5D5C">
              <w:rPr>
                <w:rFonts w:cstheme="minorBidi"/>
                <w:sz w:val="22"/>
                <w:szCs w:val="22"/>
              </w:rPr>
              <w:t xml:space="preserve"> z uzyskiwanych wartości stopnia akumulacji dla podanych mikrozanieczyszczeń.</w:t>
            </w:r>
          </w:p>
        </w:tc>
      </w:tr>
      <w:tr w:rsidR="004D2ECB" w:rsidRPr="00081B45" w14:paraId="39B6AB3D" w14:textId="77777777" w:rsidTr="00EF67F1">
        <w:trPr>
          <w:jc w:val="center"/>
        </w:trPr>
        <w:tc>
          <w:tcPr>
            <w:tcW w:w="562" w:type="dxa"/>
            <w:shd w:val="clear" w:color="auto" w:fill="auto"/>
            <w:vAlign w:val="center"/>
          </w:tcPr>
          <w:p w14:paraId="52490E3A" w14:textId="0180143D" w:rsidR="004D2ECB" w:rsidRPr="00C861D8" w:rsidRDefault="004D2ECB" w:rsidP="004D2ECB">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8</w:t>
            </w:r>
          </w:p>
        </w:tc>
        <w:tc>
          <w:tcPr>
            <w:tcW w:w="1701" w:type="dxa"/>
            <w:shd w:val="clear" w:color="auto" w:fill="auto"/>
            <w:vAlign w:val="center"/>
          </w:tcPr>
          <w:p w14:paraId="57B3ABB3" w14:textId="130C769E" w:rsidR="004D2ECB" w:rsidRPr="00136C0D" w:rsidRDefault="004D2ECB" w:rsidP="004D2ECB">
            <w:pPr>
              <w:spacing w:after="0"/>
              <w:rPr>
                <w:rFonts w:asciiTheme="minorHAnsi" w:hAnsiTheme="minorHAnsi" w:cstheme="minorHAnsi"/>
                <w:b/>
                <w:sz w:val="22"/>
                <w:szCs w:val="22"/>
              </w:rPr>
            </w:pPr>
            <w:r w:rsidRPr="007147C4">
              <w:rPr>
                <w:rFonts w:asciiTheme="minorHAnsi" w:hAnsiTheme="minorHAnsi" w:cstheme="minorHAnsi"/>
                <w:b/>
                <w:sz w:val="22"/>
                <w:szCs w:val="22"/>
              </w:rPr>
              <w:t>Przychód z komercjalizacji</w:t>
            </w:r>
          </w:p>
        </w:tc>
        <w:tc>
          <w:tcPr>
            <w:tcW w:w="1985" w:type="dxa"/>
            <w:shd w:val="clear" w:color="auto" w:fill="auto"/>
            <w:vAlign w:val="center"/>
          </w:tcPr>
          <w:p w14:paraId="22CEC9B2" w14:textId="35B20785" w:rsidR="004D2ECB" w:rsidRPr="00136C0D" w:rsidRDefault="004D2ECB" w:rsidP="004D2ECB">
            <w:pPr>
              <w:spacing w:after="0"/>
              <w:rPr>
                <w:rFonts w:asciiTheme="minorHAnsi" w:hAnsiTheme="minorHAnsi" w:cstheme="minorHAnsi"/>
                <w:b/>
                <w:sz w:val="22"/>
                <w:szCs w:val="22"/>
              </w:rPr>
            </w:pPr>
            <w:r w:rsidRPr="007147C4">
              <w:rPr>
                <w:rFonts w:asciiTheme="minorHAnsi" w:hAnsiTheme="minorHAnsi" w:cstheme="minorHAnsi"/>
                <w:b/>
                <w:sz w:val="22"/>
                <w:szCs w:val="22"/>
              </w:rPr>
              <w:t xml:space="preserve">Przychód z </w:t>
            </w:r>
            <w:r w:rsidR="00651C97">
              <w:rPr>
                <w:rFonts w:asciiTheme="minorHAnsi" w:hAnsiTheme="minorHAnsi" w:cstheme="minorHAnsi"/>
                <w:b/>
                <w:sz w:val="22"/>
                <w:szCs w:val="22"/>
              </w:rPr>
              <w:t>K</w:t>
            </w:r>
            <w:r w:rsidR="00651C97" w:rsidRPr="007147C4">
              <w:rPr>
                <w:rFonts w:asciiTheme="minorHAnsi" w:hAnsiTheme="minorHAnsi" w:cstheme="minorHAnsi"/>
                <w:b/>
                <w:sz w:val="22"/>
                <w:szCs w:val="22"/>
              </w:rPr>
              <w:t xml:space="preserve">omercjalizacji </w:t>
            </w:r>
            <w:r w:rsidR="00651C97">
              <w:rPr>
                <w:rFonts w:asciiTheme="minorHAnsi" w:hAnsiTheme="minorHAnsi" w:cstheme="minorHAnsi"/>
                <w:b/>
                <w:sz w:val="22"/>
                <w:szCs w:val="22"/>
              </w:rPr>
              <w:t xml:space="preserve">Wyników </w:t>
            </w:r>
            <w:r>
              <w:rPr>
                <w:rFonts w:asciiTheme="minorHAnsi" w:hAnsiTheme="minorHAnsi" w:cstheme="minorHAnsi"/>
                <w:b/>
                <w:sz w:val="22"/>
                <w:szCs w:val="22"/>
              </w:rPr>
              <w:t>prac B+R</w:t>
            </w:r>
          </w:p>
        </w:tc>
        <w:tc>
          <w:tcPr>
            <w:tcW w:w="2590" w:type="dxa"/>
          </w:tcPr>
          <w:p w14:paraId="721C7911" w14:textId="21179CA1" w:rsidR="004D2ECB" w:rsidRPr="00386E79" w:rsidRDefault="004D2ECB" w:rsidP="342DC6D8">
            <w:pPr>
              <w:spacing w:after="0"/>
              <w:rPr>
                <w:rFonts w:asciiTheme="minorHAnsi" w:hAnsiTheme="minorHAnsi" w:cstheme="minorBidi"/>
                <w:color w:val="000000" w:themeColor="text1"/>
                <w:sz w:val="22"/>
                <w:szCs w:val="22"/>
              </w:rPr>
            </w:pPr>
            <w:r w:rsidRPr="342DC6D8">
              <w:rPr>
                <w:rFonts w:asciiTheme="minorHAnsi" w:hAnsiTheme="minorHAnsi" w:cstheme="minorBidi"/>
                <w:color w:val="000000" w:themeColor="text1"/>
                <w:sz w:val="22"/>
                <w:szCs w:val="22"/>
              </w:rPr>
              <w:t>W ramach wymagania Przychód z Komercjalizacji Wyników Prac B+R ocenie podlegać będzie oferowany NCBR przez Wnioskodawcę udział w przychodzie z Komercjalizacji Wyników Prac B+R, zgodnie z metodologią określoną w Załączniku nr 5 do Regulaminu. Wymagana minimalna wartość to 0,5%</w:t>
            </w:r>
          </w:p>
        </w:tc>
        <w:tc>
          <w:tcPr>
            <w:tcW w:w="2938" w:type="dxa"/>
          </w:tcPr>
          <w:p w14:paraId="495D8559" w14:textId="07975FBF" w:rsidR="004D2ECB" w:rsidRPr="00386E79" w:rsidRDefault="004D2ECB" w:rsidP="005C41E0">
            <w:pPr>
              <w:rPr>
                <w:rFonts w:cstheme="minorHAnsi"/>
                <w:color w:val="000000" w:themeColor="text1"/>
              </w:rPr>
            </w:pPr>
            <w:r w:rsidRPr="00386E79">
              <w:rPr>
                <w:rFonts w:cs="Calibri"/>
                <w:color w:val="000000" w:themeColor="text1"/>
                <w:sz w:val="22"/>
                <w:szCs w:val="22"/>
              </w:rPr>
              <w:t>Wykonawca podaje procentową wartość z przychodów komercjalizacji:</w:t>
            </w:r>
            <w:r w:rsidRPr="00386E79">
              <w:rPr>
                <w:rFonts w:cs="Calibri"/>
                <w:color w:val="000000" w:themeColor="text1"/>
                <w:sz w:val="22"/>
                <w:szCs w:val="22"/>
              </w:rPr>
              <w:br/>
              <w:t xml:space="preserve">K B+R [%] - Deklarowany udział w </w:t>
            </w:r>
            <w:r w:rsidR="00512A79">
              <w:rPr>
                <w:rFonts w:cs="Calibri"/>
                <w:color w:val="000000" w:themeColor="text1"/>
                <w:sz w:val="22"/>
                <w:szCs w:val="22"/>
              </w:rPr>
              <w:t>P</w:t>
            </w:r>
            <w:r w:rsidR="00512A79" w:rsidRPr="00386E79">
              <w:rPr>
                <w:rFonts w:cs="Calibri"/>
                <w:color w:val="000000" w:themeColor="text1"/>
                <w:sz w:val="22"/>
                <w:szCs w:val="22"/>
              </w:rPr>
              <w:t xml:space="preserve">rzychodzie </w:t>
            </w:r>
            <w:r w:rsidRPr="00386E79">
              <w:rPr>
                <w:rFonts w:cs="Calibri"/>
                <w:color w:val="000000" w:themeColor="text1"/>
                <w:sz w:val="22"/>
                <w:szCs w:val="22"/>
              </w:rPr>
              <w:t xml:space="preserve">z </w:t>
            </w:r>
            <w:r w:rsidR="00512A79">
              <w:rPr>
                <w:rFonts w:cs="Calibri"/>
                <w:color w:val="000000" w:themeColor="text1"/>
                <w:sz w:val="22"/>
                <w:szCs w:val="22"/>
              </w:rPr>
              <w:t>K</w:t>
            </w:r>
            <w:r w:rsidR="00512A79" w:rsidRPr="00386E79">
              <w:rPr>
                <w:rFonts w:cs="Calibri"/>
                <w:color w:val="000000" w:themeColor="text1"/>
                <w:sz w:val="22"/>
                <w:szCs w:val="22"/>
              </w:rPr>
              <w:t xml:space="preserve">omercjalizacji </w:t>
            </w:r>
            <w:r w:rsidR="00512A79">
              <w:rPr>
                <w:rFonts w:cs="Calibri"/>
                <w:color w:val="000000" w:themeColor="text1"/>
                <w:sz w:val="22"/>
                <w:szCs w:val="22"/>
              </w:rPr>
              <w:t>W</w:t>
            </w:r>
            <w:r w:rsidR="00512A79" w:rsidRPr="00386E79">
              <w:rPr>
                <w:rFonts w:cs="Calibri"/>
                <w:color w:val="000000" w:themeColor="text1"/>
                <w:sz w:val="22"/>
                <w:szCs w:val="22"/>
              </w:rPr>
              <w:t xml:space="preserve">yników </w:t>
            </w:r>
            <w:r w:rsidR="00512A79">
              <w:rPr>
                <w:rFonts w:cs="Calibri"/>
                <w:color w:val="000000" w:themeColor="text1"/>
                <w:sz w:val="22"/>
                <w:szCs w:val="22"/>
              </w:rPr>
              <w:t>P</w:t>
            </w:r>
            <w:r w:rsidR="00512A79" w:rsidRPr="00386E79">
              <w:rPr>
                <w:rFonts w:cs="Calibri"/>
                <w:color w:val="000000" w:themeColor="text1"/>
                <w:sz w:val="22"/>
                <w:szCs w:val="22"/>
              </w:rPr>
              <w:t xml:space="preserve">rac </w:t>
            </w:r>
            <w:r w:rsidRPr="00386E79">
              <w:rPr>
                <w:rFonts w:cs="Calibri"/>
                <w:color w:val="000000" w:themeColor="text1"/>
                <w:sz w:val="22"/>
                <w:szCs w:val="22"/>
              </w:rPr>
              <w:t xml:space="preserve">B+R przez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od zakończenia budowy Demonstratora lub do wyrównania spłaty finansowania projektu (wraz z odsetkami) jeżeli wyrównanie spłaty nie nastąpi w ciągu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w:t>
            </w:r>
            <w:r w:rsidRPr="00386E79">
              <w:rPr>
                <w:rFonts w:cs="Calibri"/>
                <w:color w:val="000000" w:themeColor="text1"/>
                <w:sz w:val="22"/>
                <w:szCs w:val="22"/>
              </w:rPr>
              <w:br/>
            </w:r>
            <w:r w:rsidRPr="00386E79">
              <w:rPr>
                <w:rFonts w:cs="Calibri"/>
                <w:color w:val="000000" w:themeColor="text1"/>
                <w:sz w:val="22"/>
                <w:szCs w:val="22"/>
              </w:rPr>
              <w:br/>
              <w:t>Obliczenia należy wykonać w oparciu o przeprowadzoną analizę biznesową.</w:t>
            </w:r>
          </w:p>
        </w:tc>
      </w:tr>
      <w:tr w:rsidR="004D2ECB" w:rsidRPr="00081B45" w14:paraId="28B58973" w14:textId="77777777" w:rsidTr="00EF67F1">
        <w:trPr>
          <w:jc w:val="center"/>
        </w:trPr>
        <w:tc>
          <w:tcPr>
            <w:tcW w:w="562" w:type="dxa"/>
            <w:shd w:val="clear" w:color="auto" w:fill="auto"/>
            <w:vAlign w:val="center"/>
          </w:tcPr>
          <w:p w14:paraId="4211ADCF" w14:textId="5B8F1D1B" w:rsidR="004D2ECB" w:rsidRPr="00C861D8" w:rsidRDefault="4A6D9DDE" w:rsidP="65768F07">
            <w:pPr>
              <w:spacing w:after="0"/>
              <w:rPr>
                <w:rFonts w:cstheme="minorBidi"/>
                <w:b/>
              </w:rPr>
            </w:pPr>
            <w:r w:rsidRPr="00C861D8">
              <w:rPr>
                <w:rFonts w:cstheme="minorBidi"/>
                <w:b/>
              </w:rPr>
              <w:t>9</w:t>
            </w:r>
          </w:p>
        </w:tc>
        <w:tc>
          <w:tcPr>
            <w:tcW w:w="1701" w:type="dxa"/>
            <w:shd w:val="clear" w:color="auto" w:fill="auto"/>
            <w:vAlign w:val="center"/>
          </w:tcPr>
          <w:p w14:paraId="3B45B86A" w14:textId="6AF2316B" w:rsidR="004D2ECB" w:rsidRPr="00386E79" w:rsidRDefault="004D2ECB" w:rsidP="004D2ECB">
            <w:pPr>
              <w:spacing w:after="0"/>
              <w:rPr>
                <w:rFonts w:asciiTheme="minorHAnsi" w:hAnsiTheme="minorHAnsi" w:cstheme="minorHAnsi"/>
                <w:b/>
                <w:sz w:val="22"/>
                <w:szCs w:val="22"/>
              </w:rPr>
            </w:pPr>
            <w:r w:rsidRPr="00386E79">
              <w:rPr>
                <w:rFonts w:asciiTheme="minorHAnsi" w:hAnsiTheme="minorHAnsi" w:cstheme="minorHAnsi"/>
                <w:b/>
                <w:sz w:val="22"/>
                <w:szCs w:val="22"/>
              </w:rPr>
              <w:t xml:space="preserve">Przychód z </w:t>
            </w:r>
            <w:r w:rsidRPr="007147C4">
              <w:rPr>
                <w:rFonts w:asciiTheme="minorHAnsi" w:hAnsiTheme="minorHAnsi" w:cstheme="minorHAnsi"/>
                <w:b/>
                <w:sz w:val="22"/>
                <w:szCs w:val="22"/>
              </w:rPr>
              <w:t>komercjalizacji</w:t>
            </w:r>
          </w:p>
        </w:tc>
        <w:tc>
          <w:tcPr>
            <w:tcW w:w="1985" w:type="dxa"/>
            <w:shd w:val="clear" w:color="auto" w:fill="auto"/>
            <w:vAlign w:val="center"/>
          </w:tcPr>
          <w:p w14:paraId="7CC088A8" w14:textId="0FA12E4A" w:rsidR="004D2ECB" w:rsidRPr="00386E79" w:rsidRDefault="004D2ECB" w:rsidP="004D2ECB">
            <w:pPr>
              <w:spacing w:after="0"/>
              <w:rPr>
                <w:rFonts w:asciiTheme="minorHAnsi" w:hAnsiTheme="minorHAnsi" w:cstheme="minorHAnsi"/>
                <w:b/>
                <w:sz w:val="22"/>
                <w:szCs w:val="22"/>
              </w:rPr>
            </w:pPr>
            <w:r w:rsidRPr="00386E79">
              <w:rPr>
                <w:rFonts w:asciiTheme="minorHAnsi" w:hAnsiTheme="minorHAnsi" w:cstheme="minorHAnsi"/>
                <w:b/>
                <w:sz w:val="22"/>
                <w:szCs w:val="22"/>
              </w:rPr>
              <w:t>Przychód z komercjalizacji Technologii Zależnych</w:t>
            </w:r>
          </w:p>
        </w:tc>
        <w:tc>
          <w:tcPr>
            <w:tcW w:w="2590" w:type="dxa"/>
          </w:tcPr>
          <w:p w14:paraId="0147802F" w14:textId="5540DDCE" w:rsidR="004D2ECB" w:rsidRPr="00CE735D" w:rsidRDefault="004D2ECB" w:rsidP="004D2ECB">
            <w:pPr>
              <w:spacing w:after="0"/>
              <w:rPr>
                <w:rFonts w:cs="Calibri"/>
                <w:color w:val="FF0000"/>
              </w:rPr>
            </w:pPr>
            <w:r w:rsidRPr="1E8E806F">
              <w:rPr>
                <w:rFonts w:asciiTheme="minorHAnsi" w:hAnsiTheme="minorHAnsi" w:cstheme="minorBidi"/>
                <w:color w:val="000000" w:themeColor="text1"/>
                <w:sz w:val="22"/>
                <w:szCs w:val="22"/>
              </w:rPr>
              <w:t xml:space="preserve">W ramach </w:t>
            </w:r>
            <w:r w:rsidR="00651C97">
              <w:rPr>
                <w:rFonts w:asciiTheme="minorHAnsi" w:hAnsiTheme="minorHAnsi" w:cstheme="minorBidi"/>
                <w:color w:val="000000" w:themeColor="text1"/>
                <w:sz w:val="22"/>
                <w:szCs w:val="22"/>
              </w:rPr>
              <w:t>W</w:t>
            </w:r>
            <w:r w:rsidR="00651C97" w:rsidRPr="1E8E806F">
              <w:rPr>
                <w:rFonts w:asciiTheme="minorHAnsi" w:hAnsiTheme="minorHAnsi" w:cstheme="minorBidi"/>
                <w:color w:val="000000" w:themeColor="text1"/>
                <w:sz w:val="22"/>
                <w:szCs w:val="22"/>
              </w:rPr>
              <w:t xml:space="preserve">ymagania </w:t>
            </w:r>
            <w:r w:rsidRPr="1E8E806F">
              <w:rPr>
                <w:rFonts w:asciiTheme="minorHAnsi" w:hAnsiTheme="minorHAnsi" w:cstheme="minorBidi"/>
                <w:color w:val="000000" w:themeColor="text1"/>
                <w:sz w:val="22"/>
                <w:szCs w:val="22"/>
              </w:rPr>
              <w:t xml:space="preserve">Przychód z Komercjalizacji Technologii Zależnych ocenie podlegać będzie oferowany NCBR przez Wnioskodawcę udział w Przychodzie z Komercjalizacji Technologii Zależnych, zgodnie z metodologią </w:t>
            </w:r>
            <w:r w:rsidRPr="1E8E806F">
              <w:rPr>
                <w:rFonts w:asciiTheme="minorHAnsi" w:hAnsiTheme="minorHAnsi" w:cstheme="minorBidi"/>
                <w:color w:val="000000" w:themeColor="text1"/>
                <w:sz w:val="22"/>
                <w:szCs w:val="22"/>
              </w:rPr>
              <w:lastRenderedPageBreak/>
              <w:t>określoną w Załączniku nr 5 do Regulaminu. Wymagana minimalna wartość to 0,5%</w:t>
            </w:r>
          </w:p>
        </w:tc>
        <w:tc>
          <w:tcPr>
            <w:tcW w:w="2938" w:type="dxa"/>
          </w:tcPr>
          <w:p w14:paraId="2F0D34F6" w14:textId="5B540B33" w:rsidR="004D2ECB" w:rsidRPr="00CE735D" w:rsidRDefault="004D2ECB" w:rsidP="005C41E0">
            <w:pPr>
              <w:rPr>
                <w:rFonts w:cs="Calibri"/>
                <w:color w:val="FF0000"/>
              </w:rPr>
            </w:pPr>
            <w:r w:rsidRPr="00386E79">
              <w:rPr>
                <w:rFonts w:cs="Calibri"/>
                <w:color w:val="000000" w:themeColor="text1"/>
                <w:sz w:val="22"/>
                <w:szCs w:val="22"/>
              </w:rPr>
              <w:lastRenderedPageBreak/>
              <w:t xml:space="preserve">Wykonawca podaje procentową wartość z </w:t>
            </w:r>
            <w:r w:rsidR="00512A79">
              <w:rPr>
                <w:rFonts w:cs="Calibri"/>
                <w:color w:val="000000" w:themeColor="text1"/>
                <w:sz w:val="22"/>
                <w:szCs w:val="22"/>
              </w:rPr>
              <w:t>P</w:t>
            </w:r>
            <w:r w:rsidR="00512A79" w:rsidRPr="00386E79">
              <w:rPr>
                <w:rFonts w:cs="Calibri"/>
                <w:color w:val="000000" w:themeColor="text1"/>
                <w:sz w:val="22"/>
                <w:szCs w:val="22"/>
              </w:rPr>
              <w:t xml:space="preserve">rzychodów </w:t>
            </w:r>
            <w:r w:rsidR="00512A79">
              <w:rPr>
                <w:rFonts w:cs="Calibri"/>
                <w:color w:val="000000" w:themeColor="text1"/>
                <w:sz w:val="22"/>
                <w:szCs w:val="22"/>
              </w:rPr>
              <w:t>K</w:t>
            </w:r>
            <w:r w:rsidR="00512A79" w:rsidRPr="00386E79">
              <w:rPr>
                <w:rFonts w:cs="Calibri"/>
                <w:color w:val="000000" w:themeColor="text1"/>
                <w:sz w:val="22"/>
                <w:szCs w:val="22"/>
              </w:rPr>
              <w:t>omercjalizacji</w:t>
            </w:r>
            <w:r w:rsidRPr="00386E79">
              <w:rPr>
                <w:rFonts w:cs="Calibri"/>
                <w:color w:val="000000" w:themeColor="text1"/>
                <w:sz w:val="22"/>
                <w:szCs w:val="22"/>
              </w:rPr>
              <w:t>:</w:t>
            </w:r>
            <w:r w:rsidRPr="00386E79">
              <w:rPr>
                <w:rFonts w:cs="Calibri"/>
                <w:color w:val="000000" w:themeColor="text1"/>
                <w:sz w:val="22"/>
                <w:szCs w:val="22"/>
              </w:rPr>
              <w:br/>
              <w:t xml:space="preserve">K B+R [%] - Deklarowany udział w </w:t>
            </w:r>
            <w:r w:rsidR="00512A79">
              <w:rPr>
                <w:rFonts w:cs="Calibri"/>
                <w:color w:val="000000" w:themeColor="text1"/>
                <w:sz w:val="22"/>
                <w:szCs w:val="22"/>
              </w:rPr>
              <w:t>P</w:t>
            </w:r>
            <w:r w:rsidR="00512A79" w:rsidRPr="00386E79">
              <w:rPr>
                <w:rFonts w:cs="Calibri"/>
                <w:color w:val="000000" w:themeColor="text1"/>
                <w:sz w:val="22"/>
                <w:szCs w:val="22"/>
              </w:rPr>
              <w:t xml:space="preserve">rzychodzie </w:t>
            </w:r>
            <w:r w:rsidRPr="00386E79">
              <w:rPr>
                <w:rFonts w:cs="Calibri"/>
                <w:color w:val="000000" w:themeColor="text1"/>
                <w:sz w:val="22"/>
                <w:szCs w:val="22"/>
              </w:rPr>
              <w:t xml:space="preserve">z </w:t>
            </w:r>
            <w:r w:rsidR="00512A79">
              <w:rPr>
                <w:rFonts w:cs="Calibri"/>
                <w:color w:val="000000" w:themeColor="text1"/>
                <w:sz w:val="22"/>
                <w:szCs w:val="22"/>
              </w:rPr>
              <w:t>K</w:t>
            </w:r>
            <w:r w:rsidR="00512A79" w:rsidRPr="00386E79">
              <w:rPr>
                <w:rFonts w:cs="Calibri"/>
                <w:color w:val="000000" w:themeColor="text1"/>
                <w:sz w:val="22"/>
                <w:szCs w:val="22"/>
              </w:rPr>
              <w:t xml:space="preserve">omercjalizacji </w:t>
            </w:r>
            <w:r>
              <w:rPr>
                <w:rFonts w:cs="Calibri"/>
                <w:color w:val="000000" w:themeColor="text1"/>
                <w:sz w:val="22"/>
                <w:szCs w:val="22"/>
              </w:rPr>
              <w:t xml:space="preserve">Technologii Zależnych </w:t>
            </w:r>
            <w:r w:rsidRPr="00386E79">
              <w:rPr>
                <w:rFonts w:cs="Calibri"/>
                <w:color w:val="000000" w:themeColor="text1"/>
                <w:sz w:val="22"/>
                <w:szCs w:val="22"/>
              </w:rPr>
              <w:t xml:space="preserve">przez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od zakończenia budowy Demonstratora lub do wyrównania spłaty </w:t>
            </w:r>
            <w:r w:rsidRPr="00386E79">
              <w:rPr>
                <w:rFonts w:cs="Calibri"/>
                <w:color w:val="000000" w:themeColor="text1"/>
                <w:sz w:val="22"/>
                <w:szCs w:val="22"/>
              </w:rPr>
              <w:lastRenderedPageBreak/>
              <w:t xml:space="preserve">finansowania projektu (wraz z odsetkami) jeżeli wyrównanie spłaty nie nastąpi w ciągu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w:t>
            </w:r>
            <w:r w:rsidRPr="00386E79">
              <w:rPr>
                <w:rFonts w:cs="Calibri"/>
                <w:color w:val="000000" w:themeColor="text1"/>
                <w:sz w:val="22"/>
                <w:szCs w:val="22"/>
              </w:rPr>
              <w:br/>
            </w:r>
            <w:r w:rsidRPr="00386E79">
              <w:rPr>
                <w:rFonts w:cs="Calibri"/>
                <w:color w:val="000000" w:themeColor="text1"/>
                <w:sz w:val="22"/>
                <w:szCs w:val="22"/>
              </w:rPr>
              <w:br/>
              <w:t>Obliczenia należy wykonać w oparciu o przeprowadzoną analizę biznesową.</w:t>
            </w:r>
          </w:p>
        </w:tc>
      </w:tr>
      <w:tr w:rsidR="008005A5" w:rsidRPr="00081B45" w14:paraId="72DA2606" w14:textId="77777777" w:rsidTr="00EF67F1">
        <w:trPr>
          <w:jc w:val="center"/>
        </w:trPr>
        <w:tc>
          <w:tcPr>
            <w:tcW w:w="562" w:type="dxa"/>
            <w:shd w:val="clear" w:color="auto" w:fill="auto"/>
            <w:vAlign w:val="center"/>
          </w:tcPr>
          <w:p w14:paraId="51080EC3" w14:textId="1CE7EB44" w:rsidR="008005A5" w:rsidRPr="00C861D8" w:rsidRDefault="008005A5" w:rsidP="008005A5">
            <w:pPr>
              <w:spacing w:after="0"/>
              <w:rPr>
                <w:b/>
              </w:rPr>
            </w:pPr>
            <w:r w:rsidRPr="00C861D8">
              <w:rPr>
                <w:b/>
              </w:rPr>
              <w:lastRenderedPageBreak/>
              <w:t>10</w:t>
            </w:r>
          </w:p>
        </w:tc>
        <w:tc>
          <w:tcPr>
            <w:tcW w:w="1701" w:type="dxa"/>
            <w:shd w:val="clear" w:color="auto" w:fill="auto"/>
            <w:vAlign w:val="center"/>
          </w:tcPr>
          <w:p w14:paraId="3D2B37F7" w14:textId="26000BB1"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Technologia</w:t>
            </w:r>
          </w:p>
        </w:tc>
        <w:tc>
          <w:tcPr>
            <w:tcW w:w="1985" w:type="dxa"/>
            <w:shd w:val="clear" w:color="auto" w:fill="auto"/>
            <w:vAlign w:val="center"/>
          </w:tcPr>
          <w:p w14:paraId="3E0ED280" w14:textId="6ACD467C"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Cena za realizację Etapu I</w:t>
            </w:r>
          </w:p>
        </w:tc>
        <w:tc>
          <w:tcPr>
            <w:tcW w:w="2590" w:type="dxa"/>
            <w:vAlign w:val="center"/>
          </w:tcPr>
          <w:p w14:paraId="59AE552F" w14:textId="6016044C" w:rsidR="008005A5" w:rsidRPr="005C41E0" w:rsidRDefault="008005A5" w:rsidP="008005A5">
            <w:pPr>
              <w:spacing w:after="0"/>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Wnioskodawca wskazuje wynagrodzenie oferowane za realizację Etapu I</w:t>
            </w:r>
          </w:p>
        </w:tc>
        <w:tc>
          <w:tcPr>
            <w:tcW w:w="2938" w:type="dxa"/>
            <w:vAlign w:val="center"/>
          </w:tcPr>
          <w:p w14:paraId="1006E05E" w14:textId="47AFBE30" w:rsidR="008005A5" w:rsidRPr="005C41E0" w:rsidRDefault="008005A5" w:rsidP="005C41E0">
            <w:pPr>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Wynagrodzenie całkowite obejmujące wszelkie roszczenia Wykonawcy względem NCBR za realizację Etapu I, podane w złotych polskich i kwocie określonej jako cena netto i w kwocie brutto z podatkiem VAT.</w:t>
            </w:r>
          </w:p>
        </w:tc>
      </w:tr>
      <w:tr w:rsidR="008005A5" w:rsidRPr="00081B45" w14:paraId="36EC1133" w14:textId="77777777" w:rsidTr="00EF67F1">
        <w:trPr>
          <w:jc w:val="center"/>
        </w:trPr>
        <w:tc>
          <w:tcPr>
            <w:tcW w:w="562" w:type="dxa"/>
            <w:shd w:val="clear" w:color="auto" w:fill="auto"/>
            <w:vAlign w:val="center"/>
          </w:tcPr>
          <w:p w14:paraId="3E70C032" w14:textId="1C005D47" w:rsidR="008005A5" w:rsidRPr="00C861D8" w:rsidRDefault="008005A5" w:rsidP="008005A5">
            <w:pPr>
              <w:spacing w:after="0"/>
              <w:rPr>
                <w:b/>
              </w:rPr>
            </w:pPr>
            <w:r w:rsidRPr="00C861D8">
              <w:rPr>
                <w:b/>
              </w:rPr>
              <w:t>11</w:t>
            </w:r>
          </w:p>
        </w:tc>
        <w:tc>
          <w:tcPr>
            <w:tcW w:w="1701" w:type="dxa"/>
            <w:shd w:val="clear" w:color="auto" w:fill="auto"/>
            <w:vAlign w:val="center"/>
          </w:tcPr>
          <w:p w14:paraId="068A110A" w14:textId="3C200477"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Technologia</w:t>
            </w:r>
          </w:p>
        </w:tc>
        <w:tc>
          <w:tcPr>
            <w:tcW w:w="1985" w:type="dxa"/>
            <w:shd w:val="clear" w:color="auto" w:fill="auto"/>
            <w:vAlign w:val="center"/>
          </w:tcPr>
          <w:p w14:paraId="33581895" w14:textId="77777777" w:rsidR="008005A5" w:rsidRPr="005C41E0" w:rsidRDefault="008005A5" w:rsidP="005C41E0">
            <w:pPr>
              <w:spacing w:after="0"/>
              <w:rPr>
                <w:rFonts w:asciiTheme="minorHAnsi" w:hAnsiTheme="minorHAnsi" w:cstheme="minorHAnsi"/>
                <w:b/>
                <w:sz w:val="22"/>
                <w:szCs w:val="22"/>
              </w:rPr>
            </w:pPr>
            <w:r w:rsidRPr="005C41E0">
              <w:rPr>
                <w:rFonts w:asciiTheme="minorHAnsi" w:hAnsiTheme="minorHAnsi" w:cstheme="minorHAnsi"/>
                <w:b/>
                <w:sz w:val="22"/>
                <w:szCs w:val="22"/>
              </w:rPr>
              <w:t>Cena za realizację Etapu II</w:t>
            </w:r>
          </w:p>
          <w:p w14:paraId="79BC5C0F" w14:textId="77777777" w:rsidR="008005A5" w:rsidRPr="005C41E0" w:rsidRDefault="008005A5" w:rsidP="005C41E0">
            <w:pPr>
              <w:spacing w:after="0"/>
              <w:rPr>
                <w:rFonts w:asciiTheme="minorHAnsi" w:hAnsiTheme="minorHAnsi" w:cstheme="minorHAnsi"/>
                <w:b/>
                <w:sz w:val="22"/>
                <w:szCs w:val="22"/>
              </w:rPr>
            </w:pPr>
          </w:p>
        </w:tc>
        <w:tc>
          <w:tcPr>
            <w:tcW w:w="2590" w:type="dxa"/>
            <w:vAlign w:val="center"/>
          </w:tcPr>
          <w:p w14:paraId="4A24AAD4" w14:textId="55B3CD51" w:rsidR="008005A5" w:rsidRPr="005C41E0" w:rsidRDefault="008005A5" w:rsidP="008005A5">
            <w:pPr>
              <w:spacing w:after="0"/>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Wnioskodawca wskazuje wynagrodzenie oferowane za realizację Etapu II</w:t>
            </w:r>
          </w:p>
        </w:tc>
        <w:tc>
          <w:tcPr>
            <w:tcW w:w="2938" w:type="dxa"/>
            <w:vAlign w:val="center"/>
          </w:tcPr>
          <w:p w14:paraId="7BBA58C2" w14:textId="2D852BB9" w:rsidR="008005A5" w:rsidRPr="005C41E0" w:rsidRDefault="008005A5" w:rsidP="005C41E0">
            <w:pPr>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Wynagrodzenie całkowite obejmujące wszelkie roszczenia Wykonawcy względem NCBR za realizację Etapu II, podane w złotych polskich i kwocie określonej jako cena netto i w kwocie brutto z podatkiem VAT.</w:t>
            </w:r>
          </w:p>
        </w:tc>
      </w:tr>
    </w:tbl>
    <w:p w14:paraId="6815B787" w14:textId="05274550" w:rsidR="00393A2D" w:rsidRPr="00EF67F1" w:rsidRDefault="3772AB1F" w:rsidP="65768F07">
      <w:pPr>
        <w:spacing w:after="0"/>
        <w:jc w:val="both"/>
        <w:rPr>
          <w:rFonts w:cstheme="majorBidi"/>
          <w:b/>
          <w:bCs/>
          <w:color w:val="000000" w:themeColor="text1"/>
        </w:rPr>
      </w:pPr>
      <w:r w:rsidRPr="00EF67F1">
        <w:rPr>
          <w:rFonts w:cstheme="majorBidi"/>
          <w:b/>
          <w:bCs/>
          <w:color w:val="000000" w:themeColor="text1"/>
        </w:rPr>
        <w:t xml:space="preserve">Dla wszystkich parametrów liczbowych wymienionych w Tabeli 3 powyżej </w:t>
      </w:r>
      <w:r w:rsidR="2D34224A" w:rsidRPr="00EF67F1">
        <w:rPr>
          <w:rFonts w:cstheme="majorBidi"/>
          <w:b/>
          <w:bCs/>
          <w:color w:val="000000" w:themeColor="text1"/>
        </w:rPr>
        <w:t>obowiązuje</w:t>
      </w:r>
      <w:r w:rsidR="2D34224A" w:rsidRPr="342DC6D8">
        <w:rPr>
          <w:rFonts w:cstheme="majorBidi"/>
          <w:b/>
          <w:bCs/>
          <w:color w:val="000000" w:themeColor="text1"/>
          <w:sz w:val="24"/>
          <w:szCs w:val="24"/>
        </w:rPr>
        <w:t xml:space="preserve"> </w:t>
      </w:r>
      <w:r w:rsidR="053CF480" w:rsidRPr="00EF67F1">
        <w:rPr>
          <w:rFonts w:cstheme="majorBidi"/>
          <w:b/>
          <w:bCs/>
          <w:color w:val="000000" w:themeColor="text1"/>
        </w:rPr>
        <w:t>G</w:t>
      </w:r>
      <w:r w:rsidR="2D34224A" w:rsidRPr="00EF67F1">
        <w:rPr>
          <w:rFonts w:cstheme="majorBidi"/>
          <w:b/>
          <w:bCs/>
          <w:color w:val="000000" w:themeColor="text1"/>
        </w:rPr>
        <w:t>r</w:t>
      </w:r>
      <w:r w:rsidR="053CF480" w:rsidRPr="00EF67F1">
        <w:rPr>
          <w:rFonts w:cstheme="majorBidi"/>
          <w:b/>
          <w:bCs/>
          <w:color w:val="000000" w:themeColor="text1"/>
        </w:rPr>
        <w:t>anica B</w:t>
      </w:r>
      <w:r w:rsidR="2D34224A" w:rsidRPr="00EF67F1">
        <w:rPr>
          <w:rFonts w:cstheme="majorBidi"/>
          <w:b/>
          <w:bCs/>
          <w:color w:val="000000" w:themeColor="text1"/>
        </w:rPr>
        <w:t>łędu w</w:t>
      </w:r>
      <w:r w:rsidR="053CF480" w:rsidRPr="00EF67F1">
        <w:rPr>
          <w:rFonts w:cstheme="majorBidi"/>
          <w:b/>
          <w:bCs/>
          <w:color w:val="000000" w:themeColor="text1"/>
        </w:rPr>
        <w:t>ynosząca 2</w:t>
      </w:r>
      <w:r w:rsidR="2D34224A" w:rsidRPr="00EF67F1">
        <w:rPr>
          <w:rFonts w:cstheme="majorBidi"/>
          <w:b/>
          <w:bCs/>
          <w:color w:val="000000" w:themeColor="text1"/>
        </w:rPr>
        <w:t xml:space="preserve">0%, z wyłączeniem pkt. 1 </w:t>
      </w:r>
      <w:r w:rsidR="744F55FF" w:rsidRPr="00EF67F1">
        <w:rPr>
          <w:rFonts w:cstheme="majorBidi"/>
          <w:b/>
          <w:bCs/>
          <w:color w:val="000000" w:themeColor="text1"/>
        </w:rPr>
        <w:t>K</w:t>
      </w:r>
      <w:r w:rsidR="2D34224A" w:rsidRPr="00EF67F1">
        <w:rPr>
          <w:rFonts w:cstheme="majorBidi"/>
          <w:b/>
          <w:bCs/>
          <w:color w:val="000000" w:themeColor="text1"/>
        </w:rPr>
        <w:t>oszty, parametry Kc – koszt całkowity, CAPE</w:t>
      </w:r>
      <w:r w:rsidR="744F55FF" w:rsidRPr="00EF67F1">
        <w:rPr>
          <w:rFonts w:cstheme="majorBidi"/>
          <w:b/>
          <w:bCs/>
          <w:color w:val="000000" w:themeColor="text1"/>
        </w:rPr>
        <w:t xml:space="preserve">X – koszty budowy oraz </w:t>
      </w:r>
      <w:r w:rsidR="2D34224A" w:rsidRPr="00EF67F1">
        <w:rPr>
          <w:rFonts w:cstheme="majorBidi"/>
          <w:b/>
          <w:bCs/>
          <w:color w:val="000000" w:themeColor="text1"/>
        </w:rPr>
        <w:t xml:space="preserve">pkt </w:t>
      </w:r>
      <w:r w:rsidR="4A6D9DDE" w:rsidRPr="00EF67F1">
        <w:rPr>
          <w:rFonts w:cstheme="majorBidi"/>
          <w:b/>
          <w:bCs/>
          <w:color w:val="000000" w:themeColor="text1"/>
        </w:rPr>
        <w:t>8</w:t>
      </w:r>
      <w:r w:rsidR="00EC73E2" w:rsidRPr="00EF67F1">
        <w:rPr>
          <w:rFonts w:cstheme="majorBidi"/>
          <w:b/>
          <w:bCs/>
          <w:color w:val="000000" w:themeColor="text1"/>
        </w:rPr>
        <w:t>-11.</w:t>
      </w:r>
    </w:p>
    <w:p w14:paraId="22B97DD6" w14:textId="77777777" w:rsidR="00282655" w:rsidRPr="00EF67F1" w:rsidRDefault="00282655" w:rsidP="65768F07">
      <w:pPr>
        <w:spacing w:after="0"/>
        <w:jc w:val="both"/>
        <w:rPr>
          <w:rFonts w:cstheme="majorBidi"/>
          <w:b/>
          <w:bCs/>
          <w:color w:val="000000" w:themeColor="text1"/>
        </w:rPr>
      </w:pPr>
    </w:p>
    <w:p w14:paraId="7318E6AF" w14:textId="77777777" w:rsidR="00282655" w:rsidRPr="00EF67F1" w:rsidRDefault="00282655" w:rsidP="00EF67F1">
      <w:pPr>
        <w:pStyle w:val="Nagwek2"/>
      </w:pPr>
      <w:r w:rsidRPr="00EF67F1">
        <w:t>WYMAGANIA JAKOŚCIOWE</w:t>
      </w:r>
    </w:p>
    <w:p w14:paraId="29145356" w14:textId="170DD39B" w:rsidR="00D35F33" w:rsidRPr="00EF67F1" w:rsidRDefault="00D35F33" w:rsidP="00D35F33">
      <w:pPr>
        <w:spacing w:before="240"/>
        <w:rPr>
          <w:rFonts w:cstheme="majorHAnsi"/>
        </w:rPr>
      </w:pPr>
      <w:r w:rsidRPr="00EF67F1">
        <w:rPr>
          <w:rFonts w:cstheme="majorHAnsi"/>
          <w:b/>
        </w:rPr>
        <w:t>Tabela 4</w:t>
      </w:r>
      <w:r w:rsidRPr="00EF67F1">
        <w:rPr>
          <w:rFonts w:cstheme="majorHAnsi"/>
        </w:rPr>
        <w:t>. Wymagania Jakościowe w Przedsięwzięciu.</w:t>
      </w:r>
    </w:p>
    <w:tbl>
      <w:tblPr>
        <w:tblStyle w:val="Tabela-Siatka"/>
        <w:tblW w:w="9776" w:type="dxa"/>
        <w:jc w:val="center"/>
        <w:tblLook w:val="04A0" w:firstRow="1" w:lastRow="0" w:firstColumn="1" w:lastColumn="0" w:noHBand="0" w:noVBand="1"/>
      </w:tblPr>
      <w:tblGrid>
        <w:gridCol w:w="544"/>
        <w:gridCol w:w="1629"/>
        <w:gridCol w:w="2122"/>
        <w:gridCol w:w="5481"/>
      </w:tblGrid>
      <w:tr w:rsidR="00FD1051" w:rsidRPr="00443A75" w14:paraId="4B89200A" w14:textId="77777777" w:rsidTr="00EF67F1">
        <w:trPr>
          <w:trHeight w:val="986"/>
          <w:jc w:val="center"/>
        </w:trPr>
        <w:tc>
          <w:tcPr>
            <w:tcW w:w="514" w:type="dxa"/>
            <w:shd w:val="clear" w:color="auto" w:fill="E2EFD9" w:themeFill="accent6" w:themeFillTint="33"/>
            <w:vAlign w:val="center"/>
          </w:tcPr>
          <w:p w14:paraId="46ABBBB1" w14:textId="08399273" w:rsidR="00FD1051" w:rsidRPr="00D35F33" w:rsidRDefault="00036344" w:rsidP="00036344">
            <w:pPr>
              <w:spacing w:after="0" w:line="240" w:lineRule="auto"/>
              <w:jc w:val="center"/>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L.P.</w:t>
            </w:r>
          </w:p>
        </w:tc>
        <w:tc>
          <w:tcPr>
            <w:tcW w:w="1632" w:type="dxa"/>
            <w:shd w:val="clear" w:color="auto" w:fill="E2EFD9" w:themeFill="accent6" w:themeFillTint="33"/>
            <w:vAlign w:val="center"/>
          </w:tcPr>
          <w:p w14:paraId="454C5848" w14:textId="4A9C0237"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KATEGORIA</w:t>
            </w:r>
          </w:p>
        </w:tc>
        <w:tc>
          <w:tcPr>
            <w:tcW w:w="2123" w:type="dxa"/>
            <w:shd w:val="clear" w:color="auto" w:fill="E2EFD9" w:themeFill="accent6" w:themeFillTint="33"/>
            <w:vAlign w:val="center"/>
          </w:tcPr>
          <w:p w14:paraId="1CE399FA" w14:textId="54C3E51D"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NAZWA WYMAGANIA JAKOŚCIOWEGO</w:t>
            </w:r>
          </w:p>
        </w:tc>
        <w:tc>
          <w:tcPr>
            <w:tcW w:w="5507" w:type="dxa"/>
            <w:shd w:val="clear" w:color="auto" w:fill="E2EFD9" w:themeFill="accent6" w:themeFillTint="33"/>
            <w:vAlign w:val="center"/>
          </w:tcPr>
          <w:p w14:paraId="6296BACC" w14:textId="0797A0B0"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OPIS WYMAGANIA JAKOŚCIOWEGO</w:t>
            </w:r>
          </w:p>
        </w:tc>
      </w:tr>
      <w:tr w:rsidR="00FD1051" w:rsidRPr="00443A75" w14:paraId="5DB2EE20" w14:textId="77777777" w:rsidTr="00EF67F1">
        <w:trPr>
          <w:jc w:val="center"/>
        </w:trPr>
        <w:tc>
          <w:tcPr>
            <w:tcW w:w="514" w:type="dxa"/>
            <w:vAlign w:val="center"/>
          </w:tcPr>
          <w:p w14:paraId="70D5481A" w14:textId="782C3330"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t>1</w:t>
            </w:r>
          </w:p>
        </w:tc>
        <w:tc>
          <w:tcPr>
            <w:tcW w:w="1632" w:type="dxa"/>
            <w:vAlign w:val="center"/>
          </w:tcPr>
          <w:p w14:paraId="413BEF74" w14:textId="44E09E78"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335DFF19" w14:textId="1536BEF1"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Opis koncepcyjny planowanej Technologii Oczyszczalni Przyszłości</w:t>
            </w:r>
          </w:p>
        </w:tc>
        <w:tc>
          <w:tcPr>
            <w:tcW w:w="5507" w:type="dxa"/>
            <w:vAlign w:val="center"/>
          </w:tcPr>
          <w:p w14:paraId="1B0EF11D"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bCs/>
                <w:sz w:val="22"/>
                <w:szCs w:val="22"/>
              </w:rPr>
              <w:t xml:space="preserve">Zamawiający wymaga przedstawienia opisu koncepcji Technologii, która będzie wynikiem udziału Wnioskodawcy w Przedsięwzięciu. </w:t>
            </w:r>
            <w:r w:rsidRPr="00D35F33">
              <w:rPr>
                <w:rFonts w:asciiTheme="minorHAnsi" w:hAnsiTheme="minorHAnsi" w:cstheme="minorHAnsi"/>
                <w:sz w:val="22"/>
                <w:szCs w:val="22"/>
              </w:rPr>
              <w:t>W opisie koncepcji planowanej do opracowania Technologii Oczyszczalni Przyszłości należy podać w szczególności:</w:t>
            </w:r>
          </w:p>
          <w:p w14:paraId="2744A2D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a)</w:t>
            </w:r>
            <w:r w:rsidRPr="00D35F33">
              <w:rPr>
                <w:rFonts w:asciiTheme="minorHAnsi" w:hAnsiTheme="minorHAnsi" w:cstheme="minorHAnsi"/>
                <w:sz w:val="22"/>
                <w:szCs w:val="22"/>
              </w:rPr>
              <w:tab/>
              <w:t>Wstęp nt. Oferowanej Technologii, jej historia, podstawy teoretyczne, referencje, zastosowanie na świecie (jeśli dotyczy),</w:t>
            </w:r>
          </w:p>
          <w:p w14:paraId="0F2768D3"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b)</w:t>
            </w:r>
            <w:r w:rsidRPr="00D35F33">
              <w:rPr>
                <w:rFonts w:asciiTheme="minorHAnsi" w:hAnsiTheme="minorHAnsi" w:cstheme="minorHAnsi"/>
                <w:sz w:val="22"/>
                <w:szCs w:val="22"/>
              </w:rPr>
              <w:tab/>
              <w:t>Charakterystykę Technologii i Demonstratora Technologii opracowywanego w ramach Przedsięwzięcia,</w:t>
            </w:r>
          </w:p>
          <w:p w14:paraId="75ED16E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lastRenderedPageBreak/>
              <w:t>c)</w:t>
            </w:r>
            <w:r w:rsidRPr="00D35F33">
              <w:rPr>
                <w:rFonts w:asciiTheme="minorHAnsi" w:hAnsiTheme="minorHAnsi" w:cstheme="minorHAnsi"/>
                <w:sz w:val="22"/>
                <w:szCs w:val="22"/>
              </w:rPr>
              <w:tab/>
              <w:t>Przewagi i różnice Technologii w stosunku obecnie dostępnych technologii,</w:t>
            </w:r>
          </w:p>
          <w:p w14:paraId="23949B39"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d)</w:t>
            </w:r>
            <w:r w:rsidRPr="00D35F33">
              <w:rPr>
                <w:rFonts w:asciiTheme="minorHAnsi" w:hAnsiTheme="minorHAnsi" w:cstheme="minorHAnsi"/>
                <w:sz w:val="22"/>
                <w:szCs w:val="22"/>
              </w:rPr>
              <w:tab/>
              <w:t>Podstawowe założenia projektowe Demonstratora Technologii,</w:t>
            </w:r>
          </w:p>
          <w:p w14:paraId="1713A490"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e)</w:t>
            </w:r>
            <w:r w:rsidRPr="00D35F33">
              <w:rPr>
                <w:rFonts w:asciiTheme="minorHAnsi" w:hAnsiTheme="minorHAnsi" w:cstheme="minorHAnsi"/>
                <w:sz w:val="22"/>
                <w:szCs w:val="22"/>
              </w:rPr>
              <w:tab/>
              <w:t>Blokowy schemat Procesu Technologicznego, schemat procesowy PFD, P&amp;ID,</w:t>
            </w:r>
            <w:r w:rsidRPr="00D35F33">
              <w:rPr>
                <w:rFonts w:asciiTheme="minorHAnsi" w:hAnsiTheme="minorHAnsi" w:cstheme="minorHAnsi"/>
                <w:sz w:val="22"/>
                <w:szCs w:val="22"/>
              </w:rPr>
              <w:tab/>
            </w:r>
          </w:p>
          <w:p w14:paraId="679CED65"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f)</w:t>
            </w:r>
            <w:r w:rsidRPr="00D35F33">
              <w:rPr>
                <w:rFonts w:asciiTheme="minorHAnsi" w:hAnsiTheme="minorHAnsi" w:cstheme="minorHAnsi"/>
                <w:sz w:val="22"/>
                <w:szCs w:val="22"/>
              </w:rPr>
              <w:tab/>
              <w:t>Opis Procesu Technologicznego – część technologiczna, opis wszystkich działów procesowych, etapów produkcji i parametrów procesowych,</w:t>
            </w:r>
          </w:p>
          <w:p w14:paraId="0A4C27AB"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g)</w:t>
            </w:r>
            <w:r w:rsidRPr="00D35F33">
              <w:rPr>
                <w:rFonts w:asciiTheme="minorHAnsi" w:hAnsiTheme="minorHAnsi" w:cstheme="minorHAnsi"/>
                <w:sz w:val="22"/>
                <w:szCs w:val="22"/>
              </w:rP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9A74C8"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h)</w:t>
            </w:r>
            <w:r w:rsidRPr="00D35F33">
              <w:rPr>
                <w:rFonts w:asciiTheme="minorHAnsi" w:hAnsiTheme="minorHAnsi" w:cstheme="minorHAnsi"/>
                <w:sz w:val="22"/>
                <w:szCs w:val="22"/>
              </w:rPr>
              <w:tab/>
              <w:t>Wstępne zagospodarowanie i bilans terenu,</w:t>
            </w:r>
          </w:p>
          <w:p w14:paraId="0E7EF633"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i)</w:t>
            </w:r>
            <w:r w:rsidRPr="00D35F33">
              <w:rPr>
                <w:rFonts w:asciiTheme="minorHAnsi" w:hAnsiTheme="minorHAnsi" w:cstheme="minorHAnsi"/>
                <w:sz w:val="22"/>
                <w:szCs w:val="22"/>
              </w:rPr>
              <w:tab/>
              <w:t>Wskaźniki technologiczne,</w:t>
            </w:r>
          </w:p>
          <w:p w14:paraId="37B7B85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j)</w:t>
            </w:r>
            <w:r w:rsidRPr="00D35F33">
              <w:rPr>
                <w:rFonts w:asciiTheme="minorHAnsi" w:hAnsiTheme="minorHAnsi" w:cstheme="minorHAnsi"/>
                <w:sz w:val="22"/>
                <w:szCs w:val="22"/>
              </w:rPr>
              <w:tab/>
              <w:t>Opis skalowania Instalacji Ułamkowo-Technicznej do Demonstratora Technologii,</w:t>
            </w:r>
          </w:p>
          <w:p w14:paraId="1E27320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k)</w:t>
            </w:r>
            <w:r w:rsidRPr="00D35F33">
              <w:rPr>
                <w:rFonts w:asciiTheme="minorHAnsi" w:hAnsiTheme="minorHAnsi" w:cstheme="minorHAnsi"/>
                <w:sz w:val="22"/>
                <w:szCs w:val="22"/>
              </w:rPr>
              <w:tab/>
              <w:t xml:space="preserve">Opisy części elektrycznej, automatyki, części instalacyjnej, </w:t>
            </w:r>
          </w:p>
          <w:p w14:paraId="60B70345"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l)</w:t>
            </w:r>
            <w:r w:rsidRPr="00D35F33">
              <w:rPr>
                <w:rFonts w:asciiTheme="minorHAnsi" w:hAnsiTheme="minorHAnsi" w:cstheme="minorHAnsi"/>
                <w:sz w:val="22"/>
                <w:szCs w:val="22"/>
              </w:rPr>
              <w:tab/>
              <w:t>Istotne dane dotyczące Technologii Oczyszczalni Przyszłości m.in.: zewnętrzne zużycie mediów, zatrudnienie itp.)</w:t>
            </w:r>
          </w:p>
          <w:p w14:paraId="680547E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m)</w:t>
            </w:r>
            <w:r w:rsidRPr="00D35F33">
              <w:rPr>
                <w:rFonts w:asciiTheme="minorHAnsi" w:hAnsiTheme="minorHAnsi" w:cstheme="minorHAnsi"/>
                <w:sz w:val="22"/>
                <w:szCs w:val="22"/>
              </w:rPr>
              <w:tab/>
              <w:t>Ryzyka związane z produkcją i eksploatacją Technologii, oraz sposób zapobiegania i zarządzania ryzykiem,</w:t>
            </w:r>
          </w:p>
          <w:p w14:paraId="2DA460F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n)</w:t>
            </w:r>
            <w:r w:rsidRPr="00D35F33">
              <w:rPr>
                <w:rFonts w:asciiTheme="minorHAnsi" w:hAnsiTheme="minorHAnsi" w:cstheme="minorHAnsi"/>
                <w:sz w:val="22"/>
                <w:szCs w:val="22"/>
              </w:rPr>
              <w:tab/>
              <w:t xml:space="preserve">Składowe Technologii, którymi Wnioskodawca już dysponuje (opis ogólny Background IP), a które dopiero musi opracować (opis ogólny Foreground IP),  </w:t>
            </w:r>
          </w:p>
          <w:p w14:paraId="38102046" w14:textId="16284A08" w:rsidR="00FD1051" w:rsidRPr="00D35F33" w:rsidRDefault="00FD1051" w:rsidP="00036344">
            <w:pPr>
              <w:spacing w:after="0" w:line="276" w:lineRule="auto"/>
              <w:jc w:val="both"/>
              <w:rPr>
                <w:rFonts w:asciiTheme="minorHAnsi" w:hAnsiTheme="minorHAnsi" w:cstheme="minorHAnsi"/>
                <w:bCs/>
                <w:sz w:val="22"/>
                <w:szCs w:val="22"/>
              </w:rPr>
            </w:pPr>
            <w:r w:rsidRPr="00D35F33">
              <w:rPr>
                <w:rFonts w:asciiTheme="minorHAnsi" w:hAnsiTheme="minorHAnsi" w:cstheme="minorHAnsi"/>
                <w:sz w:val="22"/>
                <w:szCs w:val="22"/>
              </w:rPr>
              <w:t>o)</w:t>
            </w:r>
            <w:r w:rsidRPr="00D35F33">
              <w:rPr>
                <w:rFonts w:asciiTheme="minorHAnsi" w:hAnsiTheme="minorHAnsi" w:cstheme="minorHAnsi"/>
                <w:sz w:val="22"/>
                <w:szCs w:val="22"/>
              </w:rPr>
              <w:tab/>
              <w:t>Inne dokumenty, które Wnioskodawca może załączyć do Wniosku jako Załączniki</w:t>
            </w:r>
          </w:p>
        </w:tc>
      </w:tr>
      <w:tr w:rsidR="00FD1051" w:rsidRPr="00443A75" w14:paraId="72179520" w14:textId="77777777" w:rsidTr="00EF67F1">
        <w:trPr>
          <w:jc w:val="center"/>
        </w:trPr>
        <w:tc>
          <w:tcPr>
            <w:tcW w:w="514" w:type="dxa"/>
            <w:vAlign w:val="center"/>
          </w:tcPr>
          <w:p w14:paraId="7B308BAB" w14:textId="0DC0EF27"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2</w:t>
            </w:r>
          </w:p>
        </w:tc>
        <w:tc>
          <w:tcPr>
            <w:tcW w:w="1632" w:type="dxa"/>
            <w:vAlign w:val="center"/>
          </w:tcPr>
          <w:p w14:paraId="106B13DD" w14:textId="6FC6D4FC"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76E5B8C2" w14:textId="3BDCDD4F"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Proponowane przez Wnioskodawcę rozwiązania innowacyjne</w:t>
            </w:r>
          </w:p>
        </w:tc>
        <w:tc>
          <w:tcPr>
            <w:tcW w:w="5507" w:type="dxa"/>
            <w:vAlign w:val="center"/>
          </w:tcPr>
          <w:p w14:paraId="1172DEA0"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Technologia Oczyszczalni Przyszłości była innowacyjna w skali kraju, Europy lub świata w kontekście posiadanych przez niego nowych cech, funkcjonalności, względem produktów/usług/technologii konkurencyjnych. </w:t>
            </w:r>
          </w:p>
          <w:p w14:paraId="7ED34B48"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Innowacyjność należy rozumieć jako wdrożenie nowego lub znacząco udoskonalonego produktu, procesu lub usługi w stosunku do istniejących na rynku rozwiązań.  </w:t>
            </w:r>
          </w:p>
          <w:p w14:paraId="0AFBFAFA"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Wnioskodawca wskazał wszystkie cechy innowacyjne dla opracowanej technologii z uwzględnieniem innowacji dla całego procesu jak i wytworzonych produktów.  W przypadku innowacji produktowych nowość rezultatów projektu oznacza znaczącą zmianę, odróżniającą produkt będący rezultatem </w:t>
            </w:r>
            <w:r w:rsidRPr="00D35F33">
              <w:rPr>
                <w:rFonts w:asciiTheme="minorHAnsi" w:hAnsiTheme="minorHAnsi" w:cstheme="minorHAnsi"/>
                <w:sz w:val="22"/>
                <w:szCs w:val="22"/>
              </w:rPr>
              <w:lastRenderedPageBreak/>
              <w:t>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5EDE282" w14:textId="77777777" w:rsidR="00FD1051" w:rsidRPr="00D35F33" w:rsidRDefault="00FD1051" w:rsidP="00036344">
            <w:pPr>
              <w:spacing w:after="0" w:line="276" w:lineRule="auto"/>
              <w:jc w:val="both"/>
              <w:rPr>
                <w:rFonts w:asciiTheme="minorHAnsi" w:hAnsiTheme="minorHAnsi" w:cstheme="minorHAnsi"/>
                <w:bCs/>
                <w:sz w:val="22"/>
                <w:szCs w:val="22"/>
              </w:rPr>
            </w:pPr>
          </w:p>
        </w:tc>
      </w:tr>
      <w:tr w:rsidR="00FD1051" w:rsidRPr="00443A75" w14:paraId="2489C39E" w14:textId="77777777" w:rsidTr="00EF67F1">
        <w:trPr>
          <w:jc w:val="center"/>
        </w:trPr>
        <w:tc>
          <w:tcPr>
            <w:tcW w:w="514" w:type="dxa"/>
            <w:vAlign w:val="center"/>
          </w:tcPr>
          <w:p w14:paraId="2344518A" w14:textId="5422589E"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3</w:t>
            </w:r>
          </w:p>
        </w:tc>
        <w:tc>
          <w:tcPr>
            <w:tcW w:w="1632" w:type="dxa"/>
            <w:vAlign w:val="center"/>
          </w:tcPr>
          <w:p w14:paraId="0EF8F1AE" w14:textId="7A1D434B"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7F5C4BD1" w14:textId="0007B377"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Potencjał wdrożeniowy w skali kraju, Europy, świata</w:t>
            </w:r>
          </w:p>
        </w:tc>
        <w:tc>
          <w:tcPr>
            <w:tcW w:w="5507" w:type="dxa"/>
            <w:vAlign w:val="center"/>
          </w:tcPr>
          <w:p w14:paraId="136F1673" w14:textId="7C90AD13" w:rsidR="00FD1051" w:rsidRPr="00D35F33" w:rsidRDefault="00FD1051" w:rsidP="00036344">
            <w:pPr>
              <w:spacing w:after="0" w:line="276" w:lineRule="auto"/>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 xml:space="preserve">Proponowana przez Wnioskodawcę Technologia Oczyszczalni Przyszłości musi mieć potencjał wdrożeniowy w skali kraju, Europy, świata. Wymaga się, aby Wnioskodawca </w:t>
            </w:r>
            <w:r w:rsidR="00667808" w:rsidRPr="00D35F33">
              <w:rPr>
                <w:rFonts w:asciiTheme="minorHAnsi" w:eastAsia="Calibri" w:hAnsiTheme="minorHAnsi" w:cstheme="minorHAnsi"/>
                <w:sz w:val="22"/>
                <w:szCs w:val="22"/>
              </w:rPr>
              <w:t>we Wniosku</w:t>
            </w:r>
            <w:r w:rsidR="005C41E0" w:rsidRPr="00D35F33">
              <w:rPr>
                <w:rFonts w:asciiTheme="minorHAnsi" w:eastAsia="Calibri" w:hAnsiTheme="minorHAnsi" w:cstheme="minorHAnsi"/>
                <w:sz w:val="22"/>
                <w:szCs w:val="22"/>
              </w:rPr>
              <w:t xml:space="preserve"> przedstawił</w:t>
            </w:r>
            <w:r w:rsidRPr="00D35F33">
              <w:rPr>
                <w:rFonts w:asciiTheme="minorHAnsi" w:eastAsia="Calibri" w:hAnsiTheme="minorHAnsi" w:cstheme="minorHAnsi"/>
                <w:sz w:val="22"/>
                <w:szCs w:val="22"/>
              </w:rPr>
              <w:t xml:space="preserve"> potencjał wdrożeniowy w skali kraju</w:t>
            </w:r>
            <w:r w:rsidR="005C41E0" w:rsidRPr="00D35F33">
              <w:rPr>
                <w:rFonts w:asciiTheme="minorHAnsi" w:eastAsia="Calibri" w:hAnsiTheme="minorHAnsi" w:cstheme="minorHAnsi"/>
                <w:sz w:val="22"/>
                <w:szCs w:val="22"/>
              </w:rPr>
              <w:t xml:space="preserve">, </w:t>
            </w:r>
            <w:r w:rsidRPr="00D35F33">
              <w:rPr>
                <w:rFonts w:asciiTheme="minorHAnsi" w:eastAsia="Calibri" w:hAnsiTheme="minorHAnsi" w:cstheme="minorHAnsi"/>
                <w:sz w:val="22"/>
                <w:szCs w:val="22"/>
              </w:rPr>
              <w:t>Europy</w:t>
            </w:r>
            <w:r w:rsidR="005C41E0" w:rsidRPr="00D35F33">
              <w:rPr>
                <w:rFonts w:asciiTheme="minorHAnsi" w:eastAsia="Calibri" w:hAnsiTheme="minorHAnsi" w:cstheme="minorHAnsi"/>
                <w:sz w:val="22"/>
                <w:szCs w:val="22"/>
              </w:rPr>
              <w:t xml:space="preserve"> i świata</w:t>
            </w:r>
            <w:r w:rsidRPr="00D35F33">
              <w:rPr>
                <w:rFonts w:asciiTheme="minorHAnsi" w:eastAsia="Calibri" w:hAnsiTheme="minorHAnsi" w:cstheme="minorHAnsi"/>
                <w:sz w:val="22"/>
                <w:szCs w:val="22"/>
              </w:rPr>
              <w:t>, z uwzględnieniem:</w:t>
            </w:r>
          </w:p>
          <w:p w14:paraId="27BCEE01" w14:textId="77777777" w:rsidR="00FD1051" w:rsidRPr="00D35F33" w:rsidRDefault="00FD1051" w:rsidP="00036344">
            <w:pPr>
              <w:numPr>
                <w:ilvl w:val="0"/>
                <w:numId w:val="4"/>
              </w:numPr>
              <w:spacing w:after="0" w:line="276" w:lineRule="auto"/>
              <w:contextualSpacing/>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opisu wdrożenia wraz ze wskazaniem barier i ewentualnych ograniczeń (czy wdrożenie i produkcja są nieskomplikowane, czy trudne),</w:t>
            </w:r>
          </w:p>
          <w:p w14:paraId="160366FF" w14:textId="77777777" w:rsidR="00FD1051" w:rsidRPr="00D35F33" w:rsidRDefault="00FD1051" w:rsidP="00036344">
            <w:pPr>
              <w:numPr>
                <w:ilvl w:val="0"/>
                <w:numId w:val="4"/>
              </w:numPr>
              <w:spacing w:after="0" w:line="276" w:lineRule="auto"/>
              <w:contextualSpacing/>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 xml:space="preserve">perspektyw dla technologii Wnioskodawcy, </w:t>
            </w:r>
          </w:p>
          <w:p w14:paraId="12D58631" w14:textId="423E8562" w:rsidR="00FD1051" w:rsidRPr="00D35F33" w:rsidRDefault="00FD1051" w:rsidP="00036344">
            <w:pPr>
              <w:numPr>
                <w:ilvl w:val="0"/>
                <w:numId w:val="4"/>
              </w:numPr>
              <w:spacing w:after="0" w:line="276" w:lineRule="auto"/>
              <w:contextualSpacing/>
              <w:jc w:val="both"/>
              <w:rPr>
                <w:rFonts w:asciiTheme="minorHAnsi" w:hAnsiTheme="minorHAnsi" w:cstheme="minorHAnsi"/>
                <w:sz w:val="22"/>
                <w:szCs w:val="22"/>
              </w:rPr>
            </w:pPr>
            <w:r w:rsidRPr="00D35F33">
              <w:rPr>
                <w:rFonts w:asciiTheme="minorHAnsi" w:eastAsia="Calibri" w:hAnsiTheme="minorHAnsi" w:cstheme="minorHAnsi"/>
                <w:sz w:val="22"/>
                <w:szCs w:val="22"/>
              </w:rPr>
              <w:t xml:space="preserve">opisu zastosowań tej technologii zagranicą z przykładami wdrożeń (jeśli dotyczy), </w:t>
            </w:r>
            <w:r w:rsidRPr="00D35F33">
              <w:rPr>
                <w:rFonts w:asciiTheme="minorHAnsi" w:eastAsia="Calibri" w:hAnsiTheme="minorHAnsi" w:cstheme="minorHAnsi"/>
                <w:sz w:val="22"/>
                <w:szCs w:val="22"/>
                <w:lang w:eastAsia="en-US"/>
              </w:rPr>
              <w:t>ogólnej analizy rynku, w tym opisu technologii konkurencyjnych.</w:t>
            </w:r>
          </w:p>
        </w:tc>
      </w:tr>
      <w:tr w:rsidR="00FD1051" w:rsidRPr="00443A75" w14:paraId="73F6780F" w14:textId="77777777" w:rsidTr="00EF67F1">
        <w:trPr>
          <w:jc w:val="center"/>
        </w:trPr>
        <w:tc>
          <w:tcPr>
            <w:tcW w:w="514" w:type="dxa"/>
            <w:vAlign w:val="center"/>
          </w:tcPr>
          <w:p w14:paraId="08790BCC" w14:textId="68AA7A51" w:rsidR="00FD1051"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t>4</w:t>
            </w:r>
          </w:p>
        </w:tc>
        <w:tc>
          <w:tcPr>
            <w:tcW w:w="1632" w:type="dxa"/>
            <w:vAlign w:val="center"/>
          </w:tcPr>
          <w:p w14:paraId="26C6585E" w14:textId="0F413A4C" w:rsidR="00FD1051"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2238DE06" w14:textId="2A7B26BD" w:rsidR="00FD1051"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Odzysk energii lub energooszczędność procesów technologicznych</w:t>
            </w:r>
          </w:p>
        </w:tc>
        <w:tc>
          <w:tcPr>
            <w:tcW w:w="5507" w:type="dxa"/>
            <w:vAlign w:val="center"/>
          </w:tcPr>
          <w:p w14:paraId="7C795584" w14:textId="77777777" w:rsidR="00443A75" w:rsidRPr="00D35F33" w:rsidRDefault="00443A75" w:rsidP="00036344">
            <w:pPr>
              <w:spacing w:after="0" w:line="276" w:lineRule="auto"/>
              <w:jc w:val="both"/>
              <w:rPr>
                <w:rFonts w:asciiTheme="minorHAnsi" w:eastAsia="Calibri" w:hAnsiTheme="minorHAnsi" w:cstheme="minorHAnsi"/>
                <w:sz w:val="22"/>
                <w:szCs w:val="22"/>
              </w:rPr>
            </w:pPr>
            <w:r w:rsidRPr="00D35F33">
              <w:rPr>
                <w:rFonts w:asciiTheme="minorHAnsi" w:hAnsiTheme="minorHAnsi" w:cstheme="minorHAnsi"/>
                <w:sz w:val="22"/>
                <w:szCs w:val="22"/>
              </w:rPr>
              <w:t xml:space="preserve">Zamawiający wymaga, aby Wnioskodawca w ramach Przedsięwzięcia </w:t>
            </w:r>
            <w:r w:rsidRPr="00D35F33">
              <w:rPr>
                <w:rFonts w:asciiTheme="minorHAnsi" w:eastAsia="Calibri" w:hAnsiTheme="minorHAnsi" w:cstheme="minorHAnsi"/>
                <w:sz w:val="22"/>
                <w:szCs w:val="22"/>
              </w:rPr>
              <w:t>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Dodatkowo należy podać szacowaną ilości energii zewnętrznej zużytej na procesy oczyszczania 1m</w:t>
            </w:r>
            <w:r w:rsidRPr="00D35F33">
              <w:rPr>
                <w:rFonts w:asciiTheme="minorHAnsi" w:eastAsia="Calibri" w:hAnsiTheme="minorHAnsi" w:cstheme="minorHAnsi"/>
                <w:sz w:val="22"/>
                <w:szCs w:val="22"/>
                <w:vertAlign w:val="superscript"/>
              </w:rPr>
              <w:t>3</w:t>
            </w:r>
            <w:r w:rsidRPr="00D35F33">
              <w:rPr>
                <w:rFonts w:asciiTheme="minorHAnsi" w:eastAsia="Calibri" w:hAnsiTheme="minorHAnsi" w:cstheme="minorHAnsi"/>
                <w:sz w:val="22"/>
                <w:szCs w:val="22"/>
              </w:rPr>
              <w:t xml:space="preserve"> ścieków do deklarowanych parametrów.</w:t>
            </w:r>
          </w:p>
          <w:p w14:paraId="7AAA57C7" w14:textId="55D2A5B5" w:rsidR="00FD1051" w:rsidRPr="00D35F33" w:rsidRDefault="00443A75" w:rsidP="00036344">
            <w:pPr>
              <w:spacing w:after="0" w:line="276" w:lineRule="auto"/>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Opis powinien również być uzupełniony o odpowiednie wyliczenia.</w:t>
            </w:r>
          </w:p>
        </w:tc>
      </w:tr>
      <w:tr w:rsidR="00443A75" w:rsidRPr="00443A75" w14:paraId="0A24DD0E" w14:textId="77777777" w:rsidTr="00EF67F1">
        <w:trPr>
          <w:jc w:val="center"/>
        </w:trPr>
        <w:tc>
          <w:tcPr>
            <w:tcW w:w="514" w:type="dxa"/>
            <w:vAlign w:val="center"/>
          </w:tcPr>
          <w:p w14:paraId="2F79D155" w14:textId="434114F6" w:rsidR="00443A75"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t>5</w:t>
            </w:r>
          </w:p>
        </w:tc>
        <w:tc>
          <w:tcPr>
            <w:tcW w:w="1632" w:type="dxa"/>
            <w:vAlign w:val="center"/>
          </w:tcPr>
          <w:p w14:paraId="6F608357" w14:textId="716A0653"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649B9C29" w14:textId="30DB4F80"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Opis sposobu zapewniający bezodorowość</w:t>
            </w:r>
          </w:p>
        </w:tc>
        <w:tc>
          <w:tcPr>
            <w:tcW w:w="5507" w:type="dxa"/>
            <w:vAlign w:val="center"/>
          </w:tcPr>
          <w:p w14:paraId="40C2BEF7" w14:textId="735624EB" w:rsidR="00443A75" w:rsidRPr="00D35F33" w:rsidRDefault="00443A75"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Wnioskodawca przedstawił opis rozwiązania umożliwiającego zapewnienie bezodorowości w całym ciągu Procesu Technologicznego Oczyszczalni </w:t>
            </w:r>
            <w:r w:rsidRPr="00D35F33">
              <w:rPr>
                <w:rFonts w:asciiTheme="minorHAnsi" w:hAnsiTheme="minorHAnsi" w:cstheme="minorHAnsi"/>
                <w:sz w:val="22"/>
                <w:szCs w:val="22"/>
              </w:rPr>
              <w:lastRenderedPageBreak/>
              <w:t>Przyszłości. Wykonawca powinien opisać metodę zapobiegania przedostawania się odorantów do otoczenia oraz wszystkich podjętych działań niezbędnych do osiągnięcia celu. Celem opisu jest uzasadnienie, że wprowadzone rozwiązania będą gwarantowały osiągnięcie bezodorowości Demonstratora.</w:t>
            </w:r>
          </w:p>
        </w:tc>
      </w:tr>
      <w:tr w:rsidR="00443A75" w:rsidRPr="00443A75" w14:paraId="7E3AEA27" w14:textId="77777777" w:rsidTr="00EF67F1">
        <w:trPr>
          <w:jc w:val="center"/>
        </w:trPr>
        <w:tc>
          <w:tcPr>
            <w:tcW w:w="514" w:type="dxa"/>
            <w:vAlign w:val="center"/>
          </w:tcPr>
          <w:p w14:paraId="1CEDAA69" w14:textId="3535E828" w:rsidR="00443A75"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6</w:t>
            </w:r>
          </w:p>
        </w:tc>
        <w:tc>
          <w:tcPr>
            <w:tcW w:w="1632" w:type="dxa"/>
            <w:vAlign w:val="center"/>
          </w:tcPr>
          <w:p w14:paraId="64AF48B2" w14:textId="47E8BAA5"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Wykonawca</w:t>
            </w:r>
          </w:p>
        </w:tc>
        <w:tc>
          <w:tcPr>
            <w:tcW w:w="2123" w:type="dxa"/>
            <w:vAlign w:val="center"/>
          </w:tcPr>
          <w:p w14:paraId="3384CA9A" w14:textId="795D2B86"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Doświadczenie Wykonawcy</w:t>
            </w:r>
          </w:p>
        </w:tc>
        <w:tc>
          <w:tcPr>
            <w:tcW w:w="5507" w:type="dxa"/>
            <w:vAlign w:val="center"/>
          </w:tcPr>
          <w:p w14:paraId="02DA4ADB" w14:textId="554CAF42" w:rsidR="00443A75" w:rsidRPr="00D35F33" w:rsidRDefault="005C41E0" w:rsidP="00036344">
            <w:pPr>
              <w:spacing w:before="240" w:line="276" w:lineRule="auto"/>
              <w:jc w:val="both"/>
              <w:rPr>
                <w:sz w:val="22"/>
                <w:szCs w:val="22"/>
              </w:rPr>
            </w:pPr>
            <w:r w:rsidRPr="00D35F33">
              <w:rPr>
                <w:rFonts w:asciiTheme="minorHAnsi" w:hAnsiTheme="minorHAnsi" w:cstheme="minorHAnsi"/>
                <w:sz w:val="22"/>
                <w:szCs w:val="22"/>
              </w:rPr>
              <w:t>Zamawiający wymaga</w:t>
            </w:r>
            <w:r w:rsidR="00794E6E" w:rsidRPr="00D35F33">
              <w:rPr>
                <w:sz w:val="22"/>
                <w:szCs w:val="22"/>
              </w:rPr>
              <w:t>, aby Wnioskodawca wykazał w</w:t>
            </w:r>
            <w:r w:rsidR="00667808" w:rsidRPr="00D35F33">
              <w:rPr>
                <w:sz w:val="22"/>
                <w:szCs w:val="22"/>
              </w:rPr>
              <w:t>e Wniosku</w:t>
            </w:r>
            <w:r w:rsidR="00794E6E" w:rsidRPr="00D35F33">
              <w:rPr>
                <w:sz w:val="22"/>
                <w:szCs w:val="22"/>
              </w:rPr>
              <w:t xml:space="preserve"> doświadczenie w projektowaniu, budowie, modernizacji lub eksploatacji oczyszczalni ścieków komunalnych, </w:t>
            </w:r>
            <w:r w:rsidR="00794E6E" w:rsidRPr="00D35F33">
              <w:rPr>
                <w:sz w:val="22"/>
                <w:szCs w:val="22"/>
                <w:u w:val="single"/>
              </w:rPr>
              <w:t>w okresie ostatnich 5 lat</w:t>
            </w:r>
            <w:r w:rsidR="00794E6E" w:rsidRPr="00D35F33">
              <w:rPr>
                <w:sz w:val="22"/>
                <w:szCs w:val="22"/>
              </w:rPr>
              <w:t xml:space="preserve"> przed upływem terminu składania Wniosku, a jeżeli okres prowadzenia działalności Wnioskodawcy był krótszy – w tym okresie. Zamawiający wymaga, aby doświadczenie poparte było referencjami, dołączonymi do Wniosku w postaci załączników.</w:t>
            </w:r>
          </w:p>
          <w:p w14:paraId="085D4C0B" w14:textId="66351C18" w:rsidR="005C41E0" w:rsidRPr="00D35F33" w:rsidRDefault="005C41E0" w:rsidP="00036344">
            <w:pPr>
              <w:spacing w:before="240" w:line="276" w:lineRule="auto"/>
              <w:jc w:val="both"/>
              <w:rPr>
                <w:sz w:val="22"/>
                <w:szCs w:val="22"/>
              </w:rPr>
            </w:pPr>
            <w:r w:rsidRPr="00D35F33">
              <w:rPr>
                <w:rFonts w:asciiTheme="minorHAnsi" w:hAnsiTheme="minorHAnsi" w:cstheme="minorHAnsi"/>
                <w:sz w:val="22"/>
                <w:szCs w:val="22"/>
              </w:rPr>
              <w:t>Zamawiający wymaga także, aby Wnioskodawca wykazał we Wniosku doświadczenie w prowadzeniu prac 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okresie ostatnich 5 lat przed upływem terminu składania Wniosku, a jeżeli okres prowadzenia działalności był krótszy – w tym okresie (doświadczenie musi być poparte referencjami, dołączonymi do Wniosku w postaci załączników).</w:t>
            </w:r>
          </w:p>
        </w:tc>
      </w:tr>
      <w:tr w:rsidR="00443A75" w:rsidRPr="00443A75" w14:paraId="6B4AEAEA" w14:textId="77777777" w:rsidTr="00EF67F1">
        <w:trPr>
          <w:jc w:val="center"/>
        </w:trPr>
        <w:tc>
          <w:tcPr>
            <w:tcW w:w="514" w:type="dxa"/>
            <w:vAlign w:val="center"/>
          </w:tcPr>
          <w:p w14:paraId="56C1E238" w14:textId="79EC4C77" w:rsidR="00443A75" w:rsidRPr="00443A75" w:rsidRDefault="005C41E0" w:rsidP="00443A75">
            <w:pPr>
              <w:spacing w:after="0" w:line="240" w:lineRule="auto"/>
              <w:jc w:val="both"/>
              <w:rPr>
                <w:rFonts w:asciiTheme="minorHAnsi" w:hAnsiTheme="minorHAnsi" w:cstheme="minorHAnsi"/>
                <w:b/>
              </w:rPr>
            </w:pPr>
            <w:r>
              <w:rPr>
                <w:rFonts w:asciiTheme="minorHAnsi" w:hAnsiTheme="minorHAnsi" w:cstheme="minorHAnsi"/>
                <w:b/>
              </w:rPr>
              <w:t>7</w:t>
            </w:r>
          </w:p>
        </w:tc>
        <w:tc>
          <w:tcPr>
            <w:tcW w:w="1632" w:type="dxa"/>
            <w:vAlign w:val="center"/>
          </w:tcPr>
          <w:p w14:paraId="67105D80" w14:textId="1D4F16C7" w:rsidR="00443A75" w:rsidRPr="00D35F33" w:rsidRDefault="00443A75" w:rsidP="00D35F33">
            <w:pPr>
              <w:spacing w:after="0"/>
              <w:rPr>
                <w:rFonts w:asciiTheme="minorHAnsi" w:hAnsiTheme="minorHAnsi" w:cstheme="minorHAnsi"/>
                <w:b/>
                <w:sz w:val="22"/>
                <w:szCs w:val="22"/>
              </w:rPr>
            </w:pPr>
            <w:r w:rsidRPr="00D35F33">
              <w:rPr>
                <w:rFonts w:asciiTheme="minorHAnsi" w:hAnsiTheme="minorHAnsi" w:cstheme="minorHAnsi"/>
                <w:b/>
                <w:sz w:val="22"/>
                <w:szCs w:val="22"/>
              </w:rPr>
              <w:t>Wykonawca</w:t>
            </w:r>
          </w:p>
        </w:tc>
        <w:tc>
          <w:tcPr>
            <w:tcW w:w="2123" w:type="dxa"/>
            <w:vAlign w:val="center"/>
          </w:tcPr>
          <w:p w14:paraId="79DFEB90" w14:textId="7DE148B1" w:rsidR="00443A75" w:rsidRPr="00D35F33" w:rsidRDefault="00443A75" w:rsidP="00D35F33">
            <w:pPr>
              <w:spacing w:after="0"/>
              <w:rPr>
                <w:rFonts w:asciiTheme="minorHAnsi" w:hAnsiTheme="minorHAnsi" w:cstheme="minorHAnsi"/>
                <w:b/>
                <w:sz w:val="22"/>
                <w:szCs w:val="22"/>
              </w:rPr>
            </w:pPr>
            <w:r w:rsidRPr="00D35F33">
              <w:rPr>
                <w:rFonts w:asciiTheme="minorHAnsi" w:hAnsiTheme="minorHAnsi" w:cstheme="minorHAnsi"/>
                <w:b/>
                <w:sz w:val="22"/>
                <w:szCs w:val="22"/>
              </w:rPr>
              <w:t>Zespół Projektowy</w:t>
            </w:r>
          </w:p>
        </w:tc>
        <w:tc>
          <w:tcPr>
            <w:tcW w:w="5507" w:type="dxa"/>
            <w:vAlign w:val="center"/>
          </w:tcPr>
          <w:p w14:paraId="1E5CDB04" w14:textId="1F596971" w:rsidR="00443A75" w:rsidRPr="00D35F33" w:rsidRDefault="00667808" w:rsidP="00036344">
            <w:pPr>
              <w:spacing w:after="0" w:line="276" w:lineRule="auto"/>
              <w:jc w:val="both"/>
              <w:rPr>
                <w:rFonts w:asciiTheme="minorHAnsi" w:hAnsiTheme="minorHAnsi" w:cstheme="minorHAnsi"/>
                <w:sz w:val="22"/>
                <w:szCs w:val="22"/>
              </w:rPr>
            </w:pPr>
            <w:r w:rsidRPr="00D35F33">
              <w:rPr>
                <w:rFonts w:cstheme="minorHAnsi"/>
                <w:color w:val="000000" w:themeColor="text1"/>
                <w:sz w:val="22"/>
                <w:szCs w:val="22"/>
              </w:rPr>
              <w:t>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EF67F1">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A4ED" w16cex:dateUtc="2020-12-21T21:49:00Z"/>
  <w16cex:commentExtensible w16cex:durableId="340FE999" w16cex:dateUtc="2020-12-21T22:37:00Z"/>
  <w16cex:commentExtensible w16cex:durableId="238BA521" w16cex:dateUtc="2020-12-21T21:50:00Z"/>
  <w16cex:commentExtensible w16cex:durableId="17370913" w16cex:dateUtc="2020-12-21T22:38:00Z"/>
  <w16cex:commentExtensible w16cex:durableId="238BA556" w16cex:dateUtc="2020-12-21T21:50:00Z"/>
  <w16cex:commentExtensible w16cex:durableId="2F115A3D" w16cex:dateUtc="2020-12-21T22:29:00Z"/>
  <w16cex:commentExtensible w16cex:durableId="1AD25A1B" w16cex:dateUtc="2020-12-20T23:17:00Z"/>
  <w16cex:commentExtensible w16cex:durableId="238BA669" w16cex:dateUtc="2020-12-21T21:55:00Z"/>
  <w16cex:commentExtensible w16cex:durableId="44882917" w16cex:dateUtc="2020-12-21T22:29:00Z"/>
  <w16cex:commentExtensible w16cex:durableId="238BA6B4" w16cex:dateUtc="2020-12-21T21:56:00Z"/>
  <w16cex:commentExtensible w16cex:durableId="4C942B86" w16cex:dateUtc="2020-12-21T22:11:00Z"/>
  <w16cex:commentExtensible w16cex:durableId="238BA9E0" w16cex:dateUtc="2020-12-21T22:10:00Z"/>
  <w16cex:commentExtensible w16cex:durableId="38C50815" w16cex:dateUtc="2020-12-21T22:15:00Z"/>
  <w16cex:commentExtensible w16cex:durableId="238BAB79" w16cex:dateUtc="2020-12-21T22:16:00Z"/>
  <w16cex:commentExtensible w16cex:durableId="7D7439DF" w16cex:dateUtc="2020-12-21T22:17:00Z"/>
  <w16cex:commentExtensible w16cex:durableId="30E0CC5E" w16cex:dateUtc="2020-12-21T00:20:00Z"/>
  <w16cex:commentExtensible w16cex:durableId="238BAE47" w16cex:dateUtc="2020-12-21T22:28:00Z"/>
  <w16cex:commentExtensible w16cex:durableId="238BAE60" w16cex:dateUtc="2020-12-21T22:29:00Z"/>
  <w16cex:commentExtensible w16cex:durableId="238BAEA7" w16cex:dateUtc="2020-12-21T22:30:00Z"/>
  <w16cex:commentExtensible w16cex:durableId="238BAEA8" w16cex:dateUtc="2020-12-21T22:30:00Z"/>
  <w16cex:commentExtensible w16cex:durableId="6C8C7F3C" w16cex:dateUtc="2020-12-21T22:33:00Z"/>
  <w16cex:commentExtensible w16cex:durableId="238BB9AC" w16cex:dateUtc="2020-12-21T23:16:00Z"/>
  <w16cex:commentExtensible w16cex:durableId="238BB0D9" w16cex:dateUtc="2020-12-21T22:36:00Z"/>
  <w16cex:commentExtensible w16cex:durableId="5F1964C5" w16cex:dateUtc="2020-12-21T22:43:00Z"/>
  <w16cex:commentExtensible w16cex:durableId="238BBB88" w16cex:dateUtc="2020-12-21T23:25:00Z"/>
  <w16cex:commentExtensible w16cex:durableId="238BB1C3" w16cex:dateUtc="2020-12-21T22:40:00Z"/>
  <w16cex:commentExtensible w16cex:durableId="48E4AF93" w16cex:dateUtc="2020-12-21T22:47:00Z"/>
  <w16cex:commentExtensible w16cex:durableId="4F47A1B8" w16cex:dateUtc="2020-12-21T00:41:00Z"/>
  <w16cex:commentExtensible w16cex:durableId="5A1FA41D" w16cex:dateUtc="2020-12-21T00:42:00Z"/>
  <w16cex:commentExtensible w16cex:durableId="234DF15E" w16cex:dateUtc="2020-12-21T00:43:00Z"/>
  <w16cex:commentExtensible w16cex:durableId="7CB9D0CA" w16cex:dateUtc="2020-12-21T00:20:00Z"/>
  <w16cex:commentExtensible w16cex:durableId="60ACD48A" w16cex:dateUtc="2020-12-20T23:30:00Z"/>
  <w16cex:commentExtensible w16cex:durableId="5D34ED0B" w16cex:dateUtc="2020-12-20T23:57:00Z"/>
  <w16cex:commentExtensible w16cex:durableId="238BB32A" w16cex:dateUtc="2020-12-21T22:43:00Z"/>
  <w16cex:commentExtensible w16cex:durableId="635AAC6B" w16cex:dateUtc="2020-12-20T23:31:00Z"/>
  <w16cex:commentExtensible w16cex:durableId="070A9C3D" w16cex:dateUtc="2020-12-20T2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CA70F9" w16cid:durableId="238BA4ED"/>
  <w16cid:commentId w16cid:paraId="1DBDCCED" w16cid:durableId="340FE999"/>
  <w16cid:commentId w16cid:paraId="174EDF19" w16cid:durableId="238BA521"/>
  <w16cid:commentId w16cid:paraId="607D2E0F" w16cid:durableId="17370913"/>
  <w16cid:commentId w16cid:paraId="636F8684" w16cid:durableId="238BA556"/>
  <w16cid:commentId w16cid:paraId="334B8E04" w16cid:durableId="2F115A3D"/>
  <w16cid:commentId w16cid:paraId="6F35B11E" w16cid:durableId="1AD25A1B"/>
  <w16cid:commentId w16cid:paraId="0E6227B5" w16cid:durableId="238BA669"/>
  <w16cid:commentId w16cid:paraId="34D94BEA" w16cid:durableId="44882917"/>
  <w16cid:commentId w16cid:paraId="55D94EC8" w16cid:durableId="238BA6B4"/>
  <w16cid:commentId w16cid:paraId="180CA256" w16cid:durableId="4C942B86"/>
  <w16cid:commentId w16cid:paraId="4EF72461" w16cid:durableId="238BA9E0"/>
  <w16cid:commentId w16cid:paraId="102DC670" w16cid:durableId="38C50815"/>
  <w16cid:commentId w16cid:paraId="0FB0F090" w16cid:durableId="238BAB79"/>
  <w16cid:commentId w16cid:paraId="3042AFFA" w16cid:durableId="7D7439DF"/>
  <w16cid:commentId w16cid:paraId="5F8D4862" w16cid:durableId="30E0CC5E"/>
  <w16cid:commentId w16cid:paraId="50B6B6E4" w16cid:durableId="238BAE47"/>
  <w16cid:commentId w16cid:paraId="706E44CC" w16cid:durableId="238BAE60"/>
  <w16cid:commentId w16cid:paraId="1CAEA340" w16cid:durableId="238BAEA7"/>
  <w16cid:commentId w16cid:paraId="18B4808A" w16cid:durableId="238BAEA8"/>
  <w16cid:commentId w16cid:paraId="73BAFF78" w16cid:durableId="6C8C7F3C"/>
  <w16cid:commentId w16cid:paraId="7C10B700" w16cid:durableId="238BB9AC"/>
  <w16cid:commentId w16cid:paraId="7D3A65CC" w16cid:durableId="238BB0D9"/>
  <w16cid:commentId w16cid:paraId="3D762891" w16cid:durableId="5F1964C5"/>
  <w16cid:commentId w16cid:paraId="75C7804B" w16cid:durableId="238BBB88"/>
  <w16cid:commentId w16cid:paraId="5D9E5F20" w16cid:durableId="76E3295B"/>
  <w16cid:commentId w16cid:paraId="755D68F4" w16cid:durableId="6E2C0FB6"/>
  <w16cid:commentId w16cid:paraId="7DD9903A" w16cid:durableId="2A5D1F98"/>
  <w16cid:commentId w16cid:paraId="4AF732F7" w16cid:durableId="238BB1C3"/>
  <w16cid:commentId w16cid:paraId="1156ADDA" w16cid:durableId="48E4AF93"/>
  <w16cid:commentId w16cid:paraId="26601B8C" w16cid:durableId="4F47A1B8"/>
  <w16cid:commentId w16cid:paraId="5D000966" w16cid:durableId="5A1FA41D"/>
  <w16cid:commentId w16cid:paraId="608BDABF" w16cid:durableId="234DF15E"/>
  <w16cid:commentId w16cid:paraId="50E3F508" w16cid:durableId="7CB9D0CA"/>
  <w16cid:commentId w16cid:paraId="02C87BD7" w16cid:durableId="60ACD48A"/>
  <w16cid:commentId w16cid:paraId="75249B42" w16cid:durableId="5D34ED0B"/>
  <w16cid:commentId w16cid:paraId="3403F678" w16cid:durableId="2765EE97"/>
  <w16cid:commentId w16cid:paraId="7F277897" w16cid:durableId="238BB32A"/>
  <w16cid:commentId w16cid:paraId="6A8FB201" w16cid:durableId="635AAC6B"/>
  <w16cid:commentId w16cid:paraId="561C57D7" w16cid:durableId="5BDD59D5"/>
  <w16cid:commentId w16cid:paraId="7DB90AA4" w16cid:durableId="070A9C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6F674" w14:textId="77777777" w:rsidR="00F81110" w:rsidRDefault="00F81110" w:rsidP="004F7003">
      <w:r>
        <w:separator/>
      </w:r>
    </w:p>
  </w:endnote>
  <w:endnote w:type="continuationSeparator" w:id="0">
    <w:p w14:paraId="7BC6838B" w14:textId="77777777" w:rsidR="00F81110" w:rsidRDefault="00F81110" w:rsidP="004F7003">
      <w:r>
        <w:continuationSeparator/>
      </w:r>
    </w:p>
  </w:endnote>
  <w:endnote w:type="continuationNotice" w:id="1">
    <w:p w14:paraId="72F9CC53" w14:textId="77777777" w:rsidR="00F81110" w:rsidRDefault="00F8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DC0B1" w14:textId="77777777" w:rsidR="007A0E27" w:rsidRDefault="007A0E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5601370B" w:rsidR="00A1186D" w:rsidRPr="00722BE7" w:rsidRDefault="00A1186D"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7A0E27">
      <w:rPr>
        <w:rFonts w:asciiTheme="majorHAnsi" w:hAnsiTheme="majorHAnsi" w:cstheme="majorHAnsi"/>
        <w:b/>
        <w:bCs/>
        <w:noProof/>
        <w:sz w:val="20"/>
        <w:szCs w:val="20"/>
      </w:rPr>
      <w:t>2</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7A0E27">
      <w:rPr>
        <w:rFonts w:asciiTheme="majorHAnsi" w:hAnsiTheme="majorHAnsi" w:cstheme="majorHAnsi"/>
        <w:b/>
        <w:bCs/>
        <w:noProof/>
        <w:sz w:val="20"/>
        <w:szCs w:val="20"/>
      </w:rPr>
      <w:t>24</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8D29F" w14:textId="77777777" w:rsidR="007A0E27" w:rsidRDefault="007A0E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85EA3" w14:textId="77777777" w:rsidR="00F81110" w:rsidRDefault="00F81110" w:rsidP="004F7003">
      <w:r>
        <w:separator/>
      </w:r>
    </w:p>
  </w:footnote>
  <w:footnote w:type="continuationSeparator" w:id="0">
    <w:p w14:paraId="0CD60015" w14:textId="77777777" w:rsidR="00F81110" w:rsidRDefault="00F81110" w:rsidP="004F7003">
      <w:r>
        <w:continuationSeparator/>
      </w:r>
    </w:p>
  </w:footnote>
  <w:footnote w:type="continuationNotice" w:id="1">
    <w:p w14:paraId="5F02B077" w14:textId="77777777" w:rsidR="00F81110" w:rsidRDefault="00F811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35B39" w14:textId="77777777" w:rsidR="007A0E27" w:rsidRDefault="007A0E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25A4" w14:textId="77777777" w:rsidR="007A0E27" w:rsidRDefault="007A0E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3AF5B" w14:textId="77777777" w:rsidR="00A1186D" w:rsidRDefault="00A1186D" w:rsidP="00EF67F1">
    <w:pPr>
      <w:pStyle w:val="Nagwek"/>
      <w:jc w:val="center"/>
      <w:rPr>
        <w:i/>
        <w:sz w:val="15"/>
        <w:szCs w:val="15"/>
      </w:rPr>
    </w:pPr>
    <w:bookmarkStart w:id="105" w:name="_Hlk521433261"/>
    <w:r>
      <w:rPr>
        <w:noProof/>
        <w:lang w:eastAsia="pl-PL"/>
      </w:rPr>
      <w:drawing>
        <wp:inline distT="0" distB="0" distL="0" distR="0" wp14:anchorId="157B7E76" wp14:editId="3DAF3395">
          <wp:extent cx="5490208" cy="327456"/>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675B154A" w14:textId="77777777" w:rsidR="00A1186D" w:rsidRDefault="00A1186D" w:rsidP="00EF67F1">
    <w:pPr>
      <w:pStyle w:val="Nagwek"/>
      <w:jc w:val="center"/>
      <w:rPr>
        <w:i/>
        <w:sz w:val="15"/>
        <w:szCs w:val="15"/>
      </w:rPr>
    </w:pPr>
  </w:p>
  <w:p w14:paraId="018463A7" w14:textId="2C4CB2FE" w:rsidR="00A1186D" w:rsidRDefault="00A1186D" w:rsidP="00EF67F1">
    <w:pPr>
      <w:pStyle w:val="Nagwek"/>
    </w:pPr>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bookmarkEnd w:id="10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 w15:restartNumberingAfterBreak="0">
    <w:nsid w:val="43D04128"/>
    <w:multiLevelType w:val="multilevel"/>
    <w:tmpl w:val="AAAE7204"/>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1088E"/>
    <w:rsid w:val="00011182"/>
    <w:rsid w:val="0001330C"/>
    <w:rsid w:val="0001394D"/>
    <w:rsid w:val="00017215"/>
    <w:rsid w:val="0001782E"/>
    <w:rsid w:val="000213C3"/>
    <w:rsid w:val="000227DB"/>
    <w:rsid w:val="0002307F"/>
    <w:rsid w:val="000239B3"/>
    <w:rsid w:val="00027E39"/>
    <w:rsid w:val="00031CC3"/>
    <w:rsid w:val="000349F4"/>
    <w:rsid w:val="00034BAC"/>
    <w:rsid w:val="00035FBA"/>
    <w:rsid w:val="00036344"/>
    <w:rsid w:val="00040823"/>
    <w:rsid w:val="00046D1F"/>
    <w:rsid w:val="0004752C"/>
    <w:rsid w:val="00050891"/>
    <w:rsid w:val="00053126"/>
    <w:rsid w:val="00056679"/>
    <w:rsid w:val="00056F02"/>
    <w:rsid w:val="0005792C"/>
    <w:rsid w:val="00061EA6"/>
    <w:rsid w:val="00063AC0"/>
    <w:rsid w:val="00063CE9"/>
    <w:rsid w:val="000652D3"/>
    <w:rsid w:val="00066220"/>
    <w:rsid w:val="00066F2D"/>
    <w:rsid w:val="00071B36"/>
    <w:rsid w:val="00074731"/>
    <w:rsid w:val="0007663E"/>
    <w:rsid w:val="000770A6"/>
    <w:rsid w:val="00077E45"/>
    <w:rsid w:val="00081B45"/>
    <w:rsid w:val="00081E09"/>
    <w:rsid w:val="00083582"/>
    <w:rsid w:val="0008369B"/>
    <w:rsid w:val="00085BB2"/>
    <w:rsid w:val="00086730"/>
    <w:rsid w:val="00092916"/>
    <w:rsid w:val="00093125"/>
    <w:rsid w:val="000970AA"/>
    <w:rsid w:val="000A0270"/>
    <w:rsid w:val="000A0BCE"/>
    <w:rsid w:val="000A1C6B"/>
    <w:rsid w:val="000A31C8"/>
    <w:rsid w:val="000A4BDB"/>
    <w:rsid w:val="000A65D0"/>
    <w:rsid w:val="000B289D"/>
    <w:rsid w:val="000B43A2"/>
    <w:rsid w:val="000B64EC"/>
    <w:rsid w:val="000B7926"/>
    <w:rsid w:val="000C26AF"/>
    <w:rsid w:val="000C2A4B"/>
    <w:rsid w:val="000C3402"/>
    <w:rsid w:val="000C4839"/>
    <w:rsid w:val="000C5F25"/>
    <w:rsid w:val="000C7547"/>
    <w:rsid w:val="000D5C8D"/>
    <w:rsid w:val="000E19A1"/>
    <w:rsid w:val="000E63C1"/>
    <w:rsid w:val="000F0447"/>
    <w:rsid w:val="000F0664"/>
    <w:rsid w:val="000F3D75"/>
    <w:rsid w:val="000F4404"/>
    <w:rsid w:val="000F6CDF"/>
    <w:rsid w:val="000F73AB"/>
    <w:rsid w:val="000F76AA"/>
    <w:rsid w:val="0010199B"/>
    <w:rsid w:val="00102373"/>
    <w:rsid w:val="00102406"/>
    <w:rsid w:val="00105491"/>
    <w:rsid w:val="00105623"/>
    <w:rsid w:val="0010649B"/>
    <w:rsid w:val="001064EF"/>
    <w:rsid w:val="00106CE8"/>
    <w:rsid w:val="001078B7"/>
    <w:rsid w:val="0010799A"/>
    <w:rsid w:val="00107FAF"/>
    <w:rsid w:val="001101AE"/>
    <w:rsid w:val="00111981"/>
    <w:rsid w:val="00111A6F"/>
    <w:rsid w:val="00111B7D"/>
    <w:rsid w:val="0011297C"/>
    <w:rsid w:val="00114116"/>
    <w:rsid w:val="00114E8A"/>
    <w:rsid w:val="00117046"/>
    <w:rsid w:val="00117A57"/>
    <w:rsid w:val="00120E2C"/>
    <w:rsid w:val="00121426"/>
    <w:rsid w:val="001254CA"/>
    <w:rsid w:val="001279BC"/>
    <w:rsid w:val="00127BE1"/>
    <w:rsid w:val="00131859"/>
    <w:rsid w:val="00131E59"/>
    <w:rsid w:val="00136C0D"/>
    <w:rsid w:val="00143012"/>
    <w:rsid w:val="00143AEC"/>
    <w:rsid w:val="00143EB9"/>
    <w:rsid w:val="00144F19"/>
    <w:rsid w:val="00146BB7"/>
    <w:rsid w:val="001503E1"/>
    <w:rsid w:val="00150D7C"/>
    <w:rsid w:val="001510B1"/>
    <w:rsid w:val="00154548"/>
    <w:rsid w:val="0015659A"/>
    <w:rsid w:val="00156D2F"/>
    <w:rsid w:val="00156D37"/>
    <w:rsid w:val="001603AA"/>
    <w:rsid w:val="001615B8"/>
    <w:rsid w:val="0016205C"/>
    <w:rsid w:val="001632C3"/>
    <w:rsid w:val="00163DAA"/>
    <w:rsid w:val="0016446F"/>
    <w:rsid w:val="001654CF"/>
    <w:rsid w:val="00166EEA"/>
    <w:rsid w:val="00167078"/>
    <w:rsid w:val="001671C1"/>
    <w:rsid w:val="001706DB"/>
    <w:rsid w:val="00172486"/>
    <w:rsid w:val="00172772"/>
    <w:rsid w:val="00172C31"/>
    <w:rsid w:val="00173A05"/>
    <w:rsid w:val="00173E5A"/>
    <w:rsid w:val="001743E5"/>
    <w:rsid w:val="001746FE"/>
    <w:rsid w:val="0017515F"/>
    <w:rsid w:val="001753FC"/>
    <w:rsid w:val="00176B5A"/>
    <w:rsid w:val="001772A5"/>
    <w:rsid w:val="001845C4"/>
    <w:rsid w:val="00184DAB"/>
    <w:rsid w:val="00185F81"/>
    <w:rsid w:val="00186AA2"/>
    <w:rsid w:val="0019017E"/>
    <w:rsid w:val="001903C5"/>
    <w:rsid w:val="0019121D"/>
    <w:rsid w:val="0019686C"/>
    <w:rsid w:val="001971E0"/>
    <w:rsid w:val="0019759D"/>
    <w:rsid w:val="00197FD8"/>
    <w:rsid w:val="001A096C"/>
    <w:rsid w:val="001A0DE1"/>
    <w:rsid w:val="001A68E3"/>
    <w:rsid w:val="001A6B36"/>
    <w:rsid w:val="001A7A75"/>
    <w:rsid w:val="001B005D"/>
    <w:rsid w:val="001B3D5D"/>
    <w:rsid w:val="001B4EA1"/>
    <w:rsid w:val="001B5519"/>
    <w:rsid w:val="001B57EA"/>
    <w:rsid w:val="001B63BB"/>
    <w:rsid w:val="001B6B9B"/>
    <w:rsid w:val="001C0F20"/>
    <w:rsid w:val="001C16E4"/>
    <w:rsid w:val="001C226C"/>
    <w:rsid w:val="001C30FB"/>
    <w:rsid w:val="001C474F"/>
    <w:rsid w:val="001C5796"/>
    <w:rsid w:val="001D0A1B"/>
    <w:rsid w:val="001D32FB"/>
    <w:rsid w:val="001D607F"/>
    <w:rsid w:val="001D614F"/>
    <w:rsid w:val="001D7DAC"/>
    <w:rsid w:val="001E041D"/>
    <w:rsid w:val="001E1A83"/>
    <w:rsid w:val="001E22B3"/>
    <w:rsid w:val="001E307C"/>
    <w:rsid w:val="001E3AE1"/>
    <w:rsid w:val="001E4DB3"/>
    <w:rsid w:val="001F0E66"/>
    <w:rsid w:val="001F0F8D"/>
    <w:rsid w:val="001F27D3"/>
    <w:rsid w:val="001F340F"/>
    <w:rsid w:val="001F4152"/>
    <w:rsid w:val="001F47C7"/>
    <w:rsid w:val="001F54BA"/>
    <w:rsid w:val="001F6FE2"/>
    <w:rsid w:val="0020105B"/>
    <w:rsid w:val="0020273B"/>
    <w:rsid w:val="00203221"/>
    <w:rsid w:val="00205820"/>
    <w:rsid w:val="00207F1E"/>
    <w:rsid w:val="002120D7"/>
    <w:rsid w:val="00213E6F"/>
    <w:rsid w:val="002178F1"/>
    <w:rsid w:val="002203B4"/>
    <w:rsid w:val="00221380"/>
    <w:rsid w:val="00223D39"/>
    <w:rsid w:val="00224E30"/>
    <w:rsid w:val="00225BFC"/>
    <w:rsid w:val="002301F9"/>
    <w:rsid w:val="00230DBC"/>
    <w:rsid w:val="00233814"/>
    <w:rsid w:val="00233A8B"/>
    <w:rsid w:val="002351DB"/>
    <w:rsid w:val="002363AF"/>
    <w:rsid w:val="00237C3C"/>
    <w:rsid w:val="002410D9"/>
    <w:rsid w:val="002415D3"/>
    <w:rsid w:val="00241985"/>
    <w:rsid w:val="00247102"/>
    <w:rsid w:val="002474BD"/>
    <w:rsid w:val="00251922"/>
    <w:rsid w:val="00251F86"/>
    <w:rsid w:val="002529C4"/>
    <w:rsid w:val="00253089"/>
    <w:rsid w:val="002558A0"/>
    <w:rsid w:val="00256C94"/>
    <w:rsid w:val="00256D71"/>
    <w:rsid w:val="00256DA6"/>
    <w:rsid w:val="00257268"/>
    <w:rsid w:val="002611F8"/>
    <w:rsid w:val="0026247E"/>
    <w:rsid w:val="00262EBE"/>
    <w:rsid w:val="002634F6"/>
    <w:rsid w:val="00263D72"/>
    <w:rsid w:val="00265992"/>
    <w:rsid w:val="002659D0"/>
    <w:rsid w:val="00266237"/>
    <w:rsid w:val="002662F8"/>
    <w:rsid w:val="0027383F"/>
    <w:rsid w:val="00276448"/>
    <w:rsid w:val="00276F31"/>
    <w:rsid w:val="002803AA"/>
    <w:rsid w:val="00281A39"/>
    <w:rsid w:val="00282655"/>
    <w:rsid w:val="002838B7"/>
    <w:rsid w:val="002865BA"/>
    <w:rsid w:val="00290836"/>
    <w:rsid w:val="00291023"/>
    <w:rsid w:val="002910D9"/>
    <w:rsid w:val="002924EE"/>
    <w:rsid w:val="00293FEC"/>
    <w:rsid w:val="00296B50"/>
    <w:rsid w:val="00297721"/>
    <w:rsid w:val="002977DF"/>
    <w:rsid w:val="002A029B"/>
    <w:rsid w:val="002A0A4E"/>
    <w:rsid w:val="002A41FD"/>
    <w:rsid w:val="002A4A2B"/>
    <w:rsid w:val="002A69FD"/>
    <w:rsid w:val="002A6D65"/>
    <w:rsid w:val="002A6F63"/>
    <w:rsid w:val="002A78F1"/>
    <w:rsid w:val="002B043A"/>
    <w:rsid w:val="002B25FA"/>
    <w:rsid w:val="002B3A04"/>
    <w:rsid w:val="002B424E"/>
    <w:rsid w:val="002B4AAF"/>
    <w:rsid w:val="002C0720"/>
    <w:rsid w:val="002C07BF"/>
    <w:rsid w:val="002C2645"/>
    <w:rsid w:val="002C2ABE"/>
    <w:rsid w:val="002C4252"/>
    <w:rsid w:val="002C4980"/>
    <w:rsid w:val="002C5620"/>
    <w:rsid w:val="002C70A5"/>
    <w:rsid w:val="002C7AF0"/>
    <w:rsid w:val="002D146C"/>
    <w:rsid w:val="002D17A5"/>
    <w:rsid w:val="002D2A68"/>
    <w:rsid w:val="002D2D5F"/>
    <w:rsid w:val="002D3206"/>
    <w:rsid w:val="002D36E3"/>
    <w:rsid w:val="002D5445"/>
    <w:rsid w:val="002E0202"/>
    <w:rsid w:val="002E182E"/>
    <w:rsid w:val="002E210D"/>
    <w:rsid w:val="002E3D74"/>
    <w:rsid w:val="002E4682"/>
    <w:rsid w:val="002E4BD1"/>
    <w:rsid w:val="002F150E"/>
    <w:rsid w:val="002F1956"/>
    <w:rsid w:val="002F3D2F"/>
    <w:rsid w:val="002F404B"/>
    <w:rsid w:val="002F4C4B"/>
    <w:rsid w:val="002F5D90"/>
    <w:rsid w:val="002F64F9"/>
    <w:rsid w:val="002F6E5E"/>
    <w:rsid w:val="003016B1"/>
    <w:rsid w:val="00301AEB"/>
    <w:rsid w:val="00302627"/>
    <w:rsid w:val="00303708"/>
    <w:rsid w:val="00304B48"/>
    <w:rsid w:val="00305006"/>
    <w:rsid w:val="003054BD"/>
    <w:rsid w:val="00307E45"/>
    <w:rsid w:val="0031193A"/>
    <w:rsid w:val="00316E2F"/>
    <w:rsid w:val="00320BE9"/>
    <w:rsid w:val="003217CF"/>
    <w:rsid w:val="003238B5"/>
    <w:rsid w:val="00323CB8"/>
    <w:rsid w:val="00323EEB"/>
    <w:rsid w:val="00324AB0"/>
    <w:rsid w:val="00325D7B"/>
    <w:rsid w:val="00326474"/>
    <w:rsid w:val="00335608"/>
    <w:rsid w:val="00337C81"/>
    <w:rsid w:val="003417AB"/>
    <w:rsid w:val="00342482"/>
    <w:rsid w:val="003426AF"/>
    <w:rsid w:val="003440C8"/>
    <w:rsid w:val="0034425A"/>
    <w:rsid w:val="00347BAA"/>
    <w:rsid w:val="0035000B"/>
    <w:rsid w:val="00350C1D"/>
    <w:rsid w:val="00351730"/>
    <w:rsid w:val="00352E61"/>
    <w:rsid w:val="003569D3"/>
    <w:rsid w:val="003618B2"/>
    <w:rsid w:val="00362D3D"/>
    <w:rsid w:val="00363F7C"/>
    <w:rsid w:val="00365635"/>
    <w:rsid w:val="0037090B"/>
    <w:rsid w:val="00370C5A"/>
    <w:rsid w:val="00371C92"/>
    <w:rsid w:val="00373044"/>
    <w:rsid w:val="003741A0"/>
    <w:rsid w:val="0037473F"/>
    <w:rsid w:val="003754AB"/>
    <w:rsid w:val="00380BB2"/>
    <w:rsid w:val="0038111B"/>
    <w:rsid w:val="00384D23"/>
    <w:rsid w:val="00385824"/>
    <w:rsid w:val="00385EB1"/>
    <w:rsid w:val="00386E79"/>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25E5"/>
    <w:rsid w:val="003A284D"/>
    <w:rsid w:val="003A3576"/>
    <w:rsid w:val="003A643A"/>
    <w:rsid w:val="003A6CCC"/>
    <w:rsid w:val="003A6DC2"/>
    <w:rsid w:val="003A71CB"/>
    <w:rsid w:val="003B01C7"/>
    <w:rsid w:val="003B21D6"/>
    <w:rsid w:val="003B28CA"/>
    <w:rsid w:val="003B3A22"/>
    <w:rsid w:val="003B41F8"/>
    <w:rsid w:val="003B4B64"/>
    <w:rsid w:val="003C1834"/>
    <w:rsid w:val="003C1965"/>
    <w:rsid w:val="003C484C"/>
    <w:rsid w:val="003C64C7"/>
    <w:rsid w:val="003C6AC0"/>
    <w:rsid w:val="003D3E3E"/>
    <w:rsid w:val="003D568D"/>
    <w:rsid w:val="003D5B9D"/>
    <w:rsid w:val="003E2781"/>
    <w:rsid w:val="003E38B6"/>
    <w:rsid w:val="003E3A3F"/>
    <w:rsid w:val="003E4F01"/>
    <w:rsid w:val="003E539B"/>
    <w:rsid w:val="003F0A62"/>
    <w:rsid w:val="003F178A"/>
    <w:rsid w:val="003F19E9"/>
    <w:rsid w:val="003F1A03"/>
    <w:rsid w:val="003F2BDD"/>
    <w:rsid w:val="003F3A5A"/>
    <w:rsid w:val="003F5101"/>
    <w:rsid w:val="004000A8"/>
    <w:rsid w:val="0040017C"/>
    <w:rsid w:val="004007EF"/>
    <w:rsid w:val="004009CC"/>
    <w:rsid w:val="00400E93"/>
    <w:rsid w:val="004012D3"/>
    <w:rsid w:val="004023D6"/>
    <w:rsid w:val="0040287B"/>
    <w:rsid w:val="00403369"/>
    <w:rsid w:val="00403446"/>
    <w:rsid w:val="004079BB"/>
    <w:rsid w:val="004100D5"/>
    <w:rsid w:val="00412239"/>
    <w:rsid w:val="00412EA8"/>
    <w:rsid w:val="004130E9"/>
    <w:rsid w:val="0041342D"/>
    <w:rsid w:val="0041407B"/>
    <w:rsid w:val="0042070D"/>
    <w:rsid w:val="0042164B"/>
    <w:rsid w:val="00426856"/>
    <w:rsid w:val="00426E65"/>
    <w:rsid w:val="00427F65"/>
    <w:rsid w:val="00430427"/>
    <w:rsid w:val="00432214"/>
    <w:rsid w:val="0043267E"/>
    <w:rsid w:val="0043376B"/>
    <w:rsid w:val="00433ED6"/>
    <w:rsid w:val="00434642"/>
    <w:rsid w:val="0043474E"/>
    <w:rsid w:val="00434DA4"/>
    <w:rsid w:val="00437BDB"/>
    <w:rsid w:val="0044239D"/>
    <w:rsid w:val="004427FF"/>
    <w:rsid w:val="00443A75"/>
    <w:rsid w:val="00443DAF"/>
    <w:rsid w:val="00444681"/>
    <w:rsid w:val="00444EFA"/>
    <w:rsid w:val="004467E0"/>
    <w:rsid w:val="00447B87"/>
    <w:rsid w:val="00447CFE"/>
    <w:rsid w:val="00451321"/>
    <w:rsid w:val="00453C51"/>
    <w:rsid w:val="00453F7B"/>
    <w:rsid w:val="004540EB"/>
    <w:rsid w:val="00456208"/>
    <w:rsid w:val="00456971"/>
    <w:rsid w:val="00456D6D"/>
    <w:rsid w:val="004570EC"/>
    <w:rsid w:val="00461175"/>
    <w:rsid w:val="004621B5"/>
    <w:rsid w:val="00462E90"/>
    <w:rsid w:val="00467088"/>
    <w:rsid w:val="004677F1"/>
    <w:rsid w:val="00470EF8"/>
    <w:rsid w:val="0047287C"/>
    <w:rsid w:val="00480BAB"/>
    <w:rsid w:val="00481832"/>
    <w:rsid w:val="00481F55"/>
    <w:rsid w:val="004831B4"/>
    <w:rsid w:val="00483E3B"/>
    <w:rsid w:val="00484434"/>
    <w:rsid w:val="00484878"/>
    <w:rsid w:val="00485A16"/>
    <w:rsid w:val="00492F4D"/>
    <w:rsid w:val="004931E1"/>
    <w:rsid w:val="00494CEC"/>
    <w:rsid w:val="004960C1"/>
    <w:rsid w:val="00496A22"/>
    <w:rsid w:val="004A0E45"/>
    <w:rsid w:val="004A17E3"/>
    <w:rsid w:val="004A188F"/>
    <w:rsid w:val="004A2378"/>
    <w:rsid w:val="004A3AD6"/>
    <w:rsid w:val="004A581A"/>
    <w:rsid w:val="004B158A"/>
    <w:rsid w:val="004B24C6"/>
    <w:rsid w:val="004B46D8"/>
    <w:rsid w:val="004B5152"/>
    <w:rsid w:val="004B593A"/>
    <w:rsid w:val="004B5A40"/>
    <w:rsid w:val="004B66F6"/>
    <w:rsid w:val="004B691C"/>
    <w:rsid w:val="004C07E7"/>
    <w:rsid w:val="004C0CE9"/>
    <w:rsid w:val="004C386D"/>
    <w:rsid w:val="004C413D"/>
    <w:rsid w:val="004C423E"/>
    <w:rsid w:val="004C446C"/>
    <w:rsid w:val="004C6769"/>
    <w:rsid w:val="004D0C8D"/>
    <w:rsid w:val="004D0CAB"/>
    <w:rsid w:val="004D2CDC"/>
    <w:rsid w:val="004D2ECB"/>
    <w:rsid w:val="004D30CF"/>
    <w:rsid w:val="004D3729"/>
    <w:rsid w:val="004D3E16"/>
    <w:rsid w:val="004D43DE"/>
    <w:rsid w:val="004D62D6"/>
    <w:rsid w:val="004D7CCF"/>
    <w:rsid w:val="004E080D"/>
    <w:rsid w:val="004E0E55"/>
    <w:rsid w:val="004E1A9A"/>
    <w:rsid w:val="004E3FD1"/>
    <w:rsid w:val="004E7B0F"/>
    <w:rsid w:val="004F00A8"/>
    <w:rsid w:val="004F01AD"/>
    <w:rsid w:val="004F01C8"/>
    <w:rsid w:val="004F11C9"/>
    <w:rsid w:val="004F4246"/>
    <w:rsid w:val="004F539A"/>
    <w:rsid w:val="004F7003"/>
    <w:rsid w:val="004F7C05"/>
    <w:rsid w:val="00501E5A"/>
    <w:rsid w:val="0050255C"/>
    <w:rsid w:val="00502785"/>
    <w:rsid w:val="00503CA3"/>
    <w:rsid w:val="00504F1B"/>
    <w:rsid w:val="0050511F"/>
    <w:rsid w:val="00505358"/>
    <w:rsid w:val="00507637"/>
    <w:rsid w:val="00507B24"/>
    <w:rsid w:val="00507DE9"/>
    <w:rsid w:val="005104AA"/>
    <w:rsid w:val="00511A83"/>
    <w:rsid w:val="00512A79"/>
    <w:rsid w:val="00512BCE"/>
    <w:rsid w:val="00512BDF"/>
    <w:rsid w:val="0051627A"/>
    <w:rsid w:val="0051654D"/>
    <w:rsid w:val="005212CD"/>
    <w:rsid w:val="00521381"/>
    <w:rsid w:val="00522AA1"/>
    <w:rsid w:val="00523299"/>
    <w:rsid w:val="0052652A"/>
    <w:rsid w:val="005309AD"/>
    <w:rsid w:val="00531915"/>
    <w:rsid w:val="005321DE"/>
    <w:rsid w:val="00532C22"/>
    <w:rsid w:val="00533CE4"/>
    <w:rsid w:val="00535D85"/>
    <w:rsid w:val="00536743"/>
    <w:rsid w:val="00536789"/>
    <w:rsid w:val="0053689E"/>
    <w:rsid w:val="00541DF9"/>
    <w:rsid w:val="00542812"/>
    <w:rsid w:val="00543739"/>
    <w:rsid w:val="00543941"/>
    <w:rsid w:val="0054509B"/>
    <w:rsid w:val="005450CF"/>
    <w:rsid w:val="0054560F"/>
    <w:rsid w:val="00545FB1"/>
    <w:rsid w:val="00546525"/>
    <w:rsid w:val="00551389"/>
    <w:rsid w:val="00556976"/>
    <w:rsid w:val="00556F45"/>
    <w:rsid w:val="00556FBF"/>
    <w:rsid w:val="0055750A"/>
    <w:rsid w:val="00560EC6"/>
    <w:rsid w:val="005623B1"/>
    <w:rsid w:val="005626DD"/>
    <w:rsid w:val="005650E6"/>
    <w:rsid w:val="00567291"/>
    <w:rsid w:val="00567701"/>
    <w:rsid w:val="00567B38"/>
    <w:rsid w:val="00570B00"/>
    <w:rsid w:val="00571E01"/>
    <w:rsid w:val="00571F01"/>
    <w:rsid w:val="00572C58"/>
    <w:rsid w:val="005738E8"/>
    <w:rsid w:val="005748BF"/>
    <w:rsid w:val="00576D9A"/>
    <w:rsid w:val="0057761A"/>
    <w:rsid w:val="00577839"/>
    <w:rsid w:val="0058137C"/>
    <w:rsid w:val="00582281"/>
    <w:rsid w:val="00582DB4"/>
    <w:rsid w:val="005836DB"/>
    <w:rsid w:val="00583939"/>
    <w:rsid w:val="00585C5F"/>
    <w:rsid w:val="00587183"/>
    <w:rsid w:val="0058732C"/>
    <w:rsid w:val="00591A4F"/>
    <w:rsid w:val="0059327D"/>
    <w:rsid w:val="00594549"/>
    <w:rsid w:val="00596391"/>
    <w:rsid w:val="00596ACA"/>
    <w:rsid w:val="0059793D"/>
    <w:rsid w:val="005A049F"/>
    <w:rsid w:val="005A0CBB"/>
    <w:rsid w:val="005A0E02"/>
    <w:rsid w:val="005A1CC2"/>
    <w:rsid w:val="005A2B1D"/>
    <w:rsid w:val="005A32C9"/>
    <w:rsid w:val="005A3F8C"/>
    <w:rsid w:val="005A4911"/>
    <w:rsid w:val="005A62D7"/>
    <w:rsid w:val="005A6B71"/>
    <w:rsid w:val="005A7FCC"/>
    <w:rsid w:val="005B1027"/>
    <w:rsid w:val="005B13A9"/>
    <w:rsid w:val="005B1D82"/>
    <w:rsid w:val="005B31D8"/>
    <w:rsid w:val="005B5959"/>
    <w:rsid w:val="005C01D0"/>
    <w:rsid w:val="005C0A49"/>
    <w:rsid w:val="005C33EE"/>
    <w:rsid w:val="005C41E0"/>
    <w:rsid w:val="005C4557"/>
    <w:rsid w:val="005C5E57"/>
    <w:rsid w:val="005C5F2C"/>
    <w:rsid w:val="005C7D62"/>
    <w:rsid w:val="005D07AE"/>
    <w:rsid w:val="005D0D80"/>
    <w:rsid w:val="005D2E6E"/>
    <w:rsid w:val="005D581E"/>
    <w:rsid w:val="005D591E"/>
    <w:rsid w:val="005D74BC"/>
    <w:rsid w:val="005E1D9D"/>
    <w:rsid w:val="005E2302"/>
    <w:rsid w:val="005E269A"/>
    <w:rsid w:val="005E358F"/>
    <w:rsid w:val="005E5CF3"/>
    <w:rsid w:val="005E6D2C"/>
    <w:rsid w:val="005F18FD"/>
    <w:rsid w:val="005F2EAD"/>
    <w:rsid w:val="005F408E"/>
    <w:rsid w:val="005F4CBB"/>
    <w:rsid w:val="005F4E70"/>
    <w:rsid w:val="005F5561"/>
    <w:rsid w:val="005F7CC2"/>
    <w:rsid w:val="00601505"/>
    <w:rsid w:val="006041FD"/>
    <w:rsid w:val="00606941"/>
    <w:rsid w:val="00607C6B"/>
    <w:rsid w:val="00610FF2"/>
    <w:rsid w:val="00614C10"/>
    <w:rsid w:val="00614D25"/>
    <w:rsid w:val="00614D68"/>
    <w:rsid w:val="00615765"/>
    <w:rsid w:val="0061618F"/>
    <w:rsid w:val="00616FED"/>
    <w:rsid w:val="006176CD"/>
    <w:rsid w:val="0061774F"/>
    <w:rsid w:val="00621840"/>
    <w:rsid w:val="00622028"/>
    <w:rsid w:val="00622A05"/>
    <w:rsid w:val="006253DC"/>
    <w:rsid w:val="006256B0"/>
    <w:rsid w:val="00632371"/>
    <w:rsid w:val="00635CFB"/>
    <w:rsid w:val="00636017"/>
    <w:rsid w:val="00637A4F"/>
    <w:rsid w:val="00637A86"/>
    <w:rsid w:val="006424AE"/>
    <w:rsid w:val="00644EB8"/>
    <w:rsid w:val="00646E5B"/>
    <w:rsid w:val="0064747C"/>
    <w:rsid w:val="00650F0D"/>
    <w:rsid w:val="00651C97"/>
    <w:rsid w:val="00651F62"/>
    <w:rsid w:val="00652441"/>
    <w:rsid w:val="00652E1A"/>
    <w:rsid w:val="00653505"/>
    <w:rsid w:val="00653B9B"/>
    <w:rsid w:val="0065766B"/>
    <w:rsid w:val="0066183B"/>
    <w:rsid w:val="006618F3"/>
    <w:rsid w:val="00662A26"/>
    <w:rsid w:val="006661FF"/>
    <w:rsid w:val="0066666C"/>
    <w:rsid w:val="006675E0"/>
    <w:rsid w:val="00667808"/>
    <w:rsid w:val="00670248"/>
    <w:rsid w:val="00671C63"/>
    <w:rsid w:val="0067411C"/>
    <w:rsid w:val="00676B54"/>
    <w:rsid w:val="006807F4"/>
    <w:rsid w:val="00684686"/>
    <w:rsid w:val="00686BED"/>
    <w:rsid w:val="00686EAC"/>
    <w:rsid w:val="00687586"/>
    <w:rsid w:val="00690987"/>
    <w:rsid w:val="00691B2A"/>
    <w:rsid w:val="00692010"/>
    <w:rsid w:val="00693CB8"/>
    <w:rsid w:val="00694B34"/>
    <w:rsid w:val="00697457"/>
    <w:rsid w:val="006A133A"/>
    <w:rsid w:val="006A1799"/>
    <w:rsid w:val="006A23FD"/>
    <w:rsid w:val="006A41A1"/>
    <w:rsid w:val="006A51B5"/>
    <w:rsid w:val="006A5CCE"/>
    <w:rsid w:val="006A7C97"/>
    <w:rsid w:val="006B048A"/>
    <w:rsid w:val="006B0D2C"/>
    <w:rsid w:val="006B1CC5"/>
    <w:rsid w:val="006B27D4"/>
    <w:rsid w:val="006B3387"/>
    <w:rsid w:val="006B425D"/>
    <w:rsid w:val="006B4D33"/>
    <w:rsid w:val="006C10F4"/>
    <w:rsid w:val="006D1C47"/>
    <w:rsid w:val="006D6091"/>
    <w:rsid w:val="006D732B"/>
    <w:rsid w:val="006E0B94"/>
    <w:rsid w:val="006E1BBB"/>
    <w:rsid w:val="006E2370"/>
    <w:rsid w:val="006E2C93"/>
    <w:rsid w:val="006E3A60"/>
    <w:rsid w:val="006E4418"/>
    <w:rsid w:val="006E5AAB"/>
    <w:rsid w:val="006E5AB2"/>
    <w:rsid w:val="006E5BCC"/>
    <w:rsid w:val="006E6C7A"/>
    <w:rsid w:val="006E7E38"/>
    <w:rsid w:val="006F0333"/>
    <w:rsid w:val="006F0FA4"/>
    <w:rsid w:val="006F1CFE"/>
    <w:rsid w:val="006F2C8A"/>
    <w:rsid w:val="006F30D6"/>
    <w:rsid w:val="006F48A1"/>
    <w:rsid w:val="006F5C55"/>
    <w:rsid w:val="006F6865"/>
    <w:rsid w:val="006F7109"/>
    <w:rsid w:val="00700331"/>
    <w:rsid w:val="00700491"/>
    <w:rsid w:val="0070299E"/>
    <w:rsid w:val="0070447A"/>
    <w:rsid w:val="0070471C"/>
    <w:rsid w:val="0070734F"/>
    <w:rsid w:val="007101FE"/>
    <w:rsid w:val="00711237"/>
    <w:rsid w:val="00713E61"/>
    <w:rsid w:val="007147C4"/>
    <w:rsid w:val="00714A66"/>
    <w:rsid w:val="0071555A"/>
    <w:rsid w:val="00720483"/>
    <w:rsid w:val="0072247D"/>
    <w:rsid w:val="00722BE7"/>
    <w:rsid w:val="00724D33"/>
    <w:rsid w:val="00727BC9"/>
    <w:rsid w:val="00727C94"/>
    <w:rsid w:val="00730BF4"/>
    <w:rsid w:val="00731AC6"/>
    <w:rsid w:val="0073434B"/>
    <w:rsid w:val="00735339"/>
    <w:rsid w:val="00736CC5"/>
    <w:rsid w:val="00740761"/>
    <w:rsid w:val="00740CF5"/>
    <w:rsid w:val="007421A4"/>
    <w:rsid w:val="0074382A"/>
    <w:rsid w:val="007453DC"/>
    <w:rsid w:val="00745BB9"/>
    <w:rsid w:val="0074620F"/>
    <w:rsid w:val="007468B5"/>
    <w:rsid w:val="00750FF9"/>
    <w:rsid w:val="00751722"/>
    <w:rsid w:val="00751904"/>
    <w:rsid w:val="00752A92"/>
    <w:rsid w:val="00753F16"/>
    <w:rsid w:val="00754110"/>
    <w:rsid w:val="007562C2"/>
    <w:rsid w:val="007608FD"/>
    <w:rsid w:val="00760C81"/>
    <w:rsid w:val="00763828"/>
    <w:rsid w:val="0076555B"/>
    <w:rsid w:val="0076617D"/>
    <w:rsid w:val="00766764"/>
    <w:rsid w:val="007674C8"/>
    <w:rsid w:val="007706F1"/>
    <w:rsid w:val="00770717"/>
    <w:rsid w:val="00775274"/>
    <w:rsid w:val="007756F2"/>
    <w:rsid w:val="00776E41"/>
    <w:rsid w:val="00777C3E"/>
    <w:rsid w:val="00780EF9"/>
    <w:rsid w:val="00785827"/>
    <w:rsid w:val="007879CB"/>
    <w:rsid w:val="00791271"/>
    <w:rsid w:val="007915E5"/>
    <w:rsid w:val="00792017"/>
    <w:rsid w:val="00794E6E"/>
    <w:rsid w:val="00796EFE"/>
    <w:rsid w:val="007A0D01"/>
    <w:rsid w:val="007A0E27"/>
    <w:rsid w:val="007A0ED9"/>
    <w:rsid w:val="007A3C3B"/>
    <w:rsid w:val="007A3E56"/>
    <w:rsid w:val="007A4EF0"/>
    <w:rsid w:val="007A53D4"/>
    <w:rsid w:val="007A59E0"/>
    <w:rsid w:val="007B0168"/>
    <w:rsid w:val="007B1BA0"/>
    <w:rsid w:val="007B24C2"/>
    <w:rsid w:val="007B41A6"/>
    <w:rsid w:val="007B4E88"/>
    <w:rsid w:val="007B596A"/>
    <w:rsid w:val="007B6A4E"/>
    <w:rsid w:val="007B78B8"/>
    <w:rsid w:val="007C0A7B"/>
    <w:rsid w:val="007C0E45"/>
    <w:rsid w:val="007C4723"/>
    <w:rsid w:val="007C5A7E"/>
    <w:rsid w:val="007C62C7"/>
    <w:rsid w:val="007C6E1E"/>
    <w:rsid w:val="007C71A0"/>
    <w:rsid w:val="007C772E"/>
    <w:rsid w:val="007C7A73"/>
    <w:rsid w:val="007D03CA"/>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7A8"/>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F96"/>
    <w:rsid w:val="0080729D"/>
    <w:rsid w:val="00807AA3"/>
    <w:rsid w:val="00810D56"/>
    <w:rsid w:val="008129FC"/>
    <w:rsid w:val="00812AA5"/>
    <w:rsid w:val="00814BB0"/>
    <w:rsid w:val="00814CB0"/>
    <w:rsid w:val="008164B3"/>
    <w:rsid w:val="008220CF"/>
    <w:rsid w:val="00822B1E"/>
    <w:rsid w:val="008230A4"/>
    <w:rsid w:val="008245BD"/>
    <w:rsid w:val="00827A90"/>
    <w:rsid w:val="00832D28"/>
    <w:rsid w:val="00833AE5"/>
    <w:rsid w:val="00834140"/>
    <w:rsid w:val="00834941"/>
    <w:rsid w:val="00834AF4"/>
    <w:rsid w:val="0084033B"/>
    <w:rsid w:val="00843729"/>
    <w:rsid w:val="00847DEA"/>
    <w:rsid w:val="00851271"/>
    <w:rsid w:val="0085127B"/>
    <w:rsid w:val="00854C14"/>
    <w:rsid w:val="00855165"/>
    <w:rsid w:val="008557D2"/>
    <w:rsid w:val="0085588A"/>
    <w:rsid w:val="00857A1F"/>
    <w:rsid w:val="008609C5"/>
    <w:rsid w:val="00861407"/>
    <w:rsid w:val="0086151A"/>
    <w:rsid w:val="0086199A"/>
    <w:rsid w:val="00861AEE"/>
    <w:rsid w:val="00863E1D"/>
    <w:rsid w:val="00866496"/>
    <w:rsid w:val="0086702B"/>
    <w:rsid w:val="0086732B"/>
    <w:rsid w:val="00870165"/>
    <w:rsid w:val="00870E3E"/>
    <w:rsid w:val="008711CC"/>
    <w:rsid w:val="00872073"/>
    <w:rsid w:val="008727EC"/>
    <w:rsid w:val="0087517F"/>
    <w:rsid w:val="00875254"/>
    <w:rsid w:val="008758B7"/>
    <w:rsid w:val="008762BB"/>
    <w:rsid w:val="008768B5"/>
    <w:rsid w:val="00876F41"/>
    <w:rsid w:val="008779C0"/>
    <w:rsid w:val="008813C8"/>
    <w:rsid w:val="00882D5A"/>
    <w:rsid w:val="00885944"/>
    <w:rsid w:val="00886B57"/>
    <w:rsid w:val="00887918"/>
    <w:rsid w:val="00890AC8"/>
    <w:rsid w:val="008915E4"/>
    <w:rsid w:val="008917E1"/>
    <w:rsid w:val="008918C8"/>
    <w:rsid w:val="00895501"/>
    <w:rsid w:val="00896F56"/>
    <w:rsid w:val="00897543"/>
    <w:rsid w:val="008A011B"/>
    <w:rsid w:val="008A1539"/>
    <w:rsid w:val="008A49C9"/>
    <w:rsid w:val="008A7953"/>
    <w:rsid w:val="008B0C8C"/>
    <w:rsid w:val="008B1EE7"/>
    <w:rsid w:val="008B27DF"/>
    <w:rsid w:val="008B4C67"/>
    <w:rsid w:val="008B554E"/>
    <w:rsid w:val="008B5887"/>
    <w:rsid w:val="008B5AC9"/>
    <w:rsid w:val="008B7521"/>
    <w:rsid w:val="008C4325"/>
    <w:rsid w:val="008C6ED7"/>
    <w:rsid w:val="008C791E"/>
    <w:rsid w:val="008C7DF7"/>
    <w:rsid w:val="008D180E"/>
    <w:rsid w:val="008D3A89"/>
    <w:rsid w:val="008D5A0A"/>
    <w:rsid w:val="008D6980"/>
    <w:rsid w:val="008D75A1"/>
    <w:rsid w:val="008D7E32"/>
    <w:rsid w:val="008E089C"/>
    <w:rsid w:val="008E105A"/>
    <w:rsid w:val="008E141E"/>
    <w:rsid w:val="008E404F"/>
    <w:rsid w:val="008E7FFC"/>
    <w:rsid w:val="008F0491"/>
    <w:rsid w:val="008F2CD0"/>
    <w:rsid w:val="008F363A"/>
    <w:rsid w:val="009001AB"/>
    <w:rsid w:val="0090216B"/>
    <w:rsid w:val="009029CA"/>
    <w:rsid w:val="00902C41"/>
    <w:rsid w:val="00902F8F"/>
    <w:rsid w:val="00906E50"/>
    <w:rsid w:val="0091125D"/>
    <w:rsid w:val="0091129C"/>
    <w:rsid w:val="00911687"/>
    <w:rsid w:val="00912350"/>
    <w:rsid w:val="0091340D"/>
    <w:rsid w:val="009161A9"/>
    <w:rsid w:val="00917903"/>
    <w:rsid w:val="00921149"/>
    <w:rsid w:val="009225BF"/>
    <w:rsid w:val="00922F02"/>
    <w:rsid w:val="00924A8B"/>
    <w:rsid w:val="00926EA1"/>
    <w:rsid w:val="00932028"/>
    <w:rsid w:val="00941568"/>
    <w:rsid w:val="00942085"/>
    <w:rsid w:val="0094247C"/>
    <w:rsid w:val="00943810"/>
    <w:rsid w:val="009451D8"/>
    <w:rsid w:val="00947E41"/>
    <w:rsid w:val="00952B83"/>
    <w:rsid w:val="00952C8B"/>
    <w:rsid w:val="009537A3"/>
    <w:rsid w:val="00956352"/>
    <w:rsid w:val="009573E9"/>
    <w:rsid w:val="00961039"/>
    <w:rsid w:val="00961603"/>
    <w:rsid w:val="00961792"/>
    <w:rsid w:val="00965399"/>
    <w:rsid w:val="00965647"/>
    <w:rsid w:val="009657D1"/>
    <w:rsid w:val="00966DB7"/>
    <w:rsid w:val="00971A0D"/>
    <w:rsid w:val="00971A9B"/>
    <w:rsid w:val="00973AD7"/>
    <w:rsid w:val="00975B6A"/>
    <w:rsid w:val="0097617A"/>
    <w:rsid w:val="00977832"/>
    <w:rsid w:val="009842C3"/>
    <w:rsid w:val="009843E4"/>
    <w:rsid w:val="00985960"/>
    <w:rsid w:val="00986E59"/>
    <w:rsid w:val="00987C73"/>
    <w:rsid w:val="009A0970"/>
    <w:rsid w:val="009A2B22"/>
    <w:rsid w:val="009A7CFC"/>
    <w:rsid w:val="009B063A"/>
    <w:rsid w:val="009B179C"/>
    <w:rsid w:val="009B2A76"/>
    <w:rsid w:val="009B60A6"/>
    <w:rsid w:val="009B6C9D"/>
    <w:rsid w:val="009B6F60"/>
    <w:rsid w:val="009B7DFA"/>
    <w:rsid w:val="009C1F7C"/>
    <w:rsid w:val="009C25C4"/>
    <w:rsid w:val="009C7453"/>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218F"/>
    <w:rsid w:val="009F3EF6"/>
    <w:rsid w:val="009F4A47"/>
    <w:rsid w:val="00A003C6"/>
    <w:rsid w:val="00A011B9"/>
    <w:rsid w:val="00A0314A"/>
    <w:rsid w:val="00A0371A"/>
    <w:rsid w:val="00A03994"/>
    <w:rsid w:val="00A06FF8"/>
    <w:rsid w:val="00A1186D"/>
    <w:rsid w:val="00A12B4E"/>
    <w:rsid w:val="00A13B18"/>
    <w:rsid w:val="00A1427E"/>
    <w:rsid w:val="00A151DD"/>
    <w:rsid w:val="00A16D9E"/>
    <w:rsid w:val="00A20791"/>
    <w:rsid w:val="00A210E0"/>
    <w:rsid w:val="00A21135"/>
    <w:rsid w:val="00A22839"/>
    <w:rsid w:val="00A2364E"/>
    <w:rsid w:val="00A237F0"/>
    <w:rsid w:val="00A241E0"/>
    <w:rsid w:val="00A24DE9"/>
    <w:rsid w:val="00A25A85"/>
    <w:rsid w:val="00A308C2"/>
    <w:rsid w:val="00A341C3"/>
    <w:rsid w:val="00A35CF8"/>
    <w:rsid w:val="00A37294"/>
    <w:rsid w:val="00A41408"/>
    <w:rsid w:val="00A425E0"/>
    <w:rsid w:val="00A46ADA"/>
    <w:rsid w:val="00A5004F"/>
    <w:rsid w:val="00A52CAD"/>
    <w:rsid w:val="00A53982"/>
    <w:rsid w:val="00A55A67"/>
    <w:rsid w:val="00A56CB0"/>
    <w:rsid w:val="00A56F97"/>
    <w:rsid w:val="00A61047"/>
    <w:rsid w:val="00A610BD"/>
    <w:rsid w:val="00A645A6"/>
    <w:rsid w:val="00A64C2E"/>
    <w:rsid w:val="00A655C1"/>
    <w:rsid w:val="00A66C95"/>
    <w:rsid w:val="00A67E16"/>
    <w:rsid w:val="00A7414C"/>
    <w:rsid w:val="00A74C64"/>
    <w:rsid w:val="00A76CD8"/>
    <w:rsid w:val="00A81212"/>
    <w:rsid w:val="00A8313F"/>
    <w:rsid w:val="00A8381B"/>
    <w:rsid w:val="00A83BD7"/>
    <w:rsid w:val="00A87754"/>
    <w:rsid w:val="00A90819"/>
    <w:rsid w:val="00A923AB"/>
    <w:rsid w:val="00A92DCB"/>
    <w:rsid w:val="00A96B1D"/>
    <w:rsid w:val="00AA0153"/>
    <w:rsid w:val="00AA0571"/>
    <w:rsid w:val="00AA2418"/>
    <w:rsid w:val="00AA2C13"/>
    <w:rsid w:val="00AA5440"/>
    <w:rsid w:val="00AA7635"/>
    <w:rsid w:val="00AB0D9D"/>
    <w:rsid w:val="00AB15DF"/>
    <w:rsid w:val="00AB2C41"/>
    <w:rsid w:val="00AB5215"/>
    <w:rsid w:val="00AB6319"/>
    <w:rsid w:val="00AB764A"/>
    <w:rsid w:val="00AC088A"/>
    <w:rsid w:val="00AC3E7C"/>
    <w:rsid w:val="00AC4EBA"/>
    <w:rsid w:val="00AC5460"/>
    <w:rsid w:val="00AC5AC6"/>
    <w:rsid w:val="00AC6EAE"/>
    <w:rsid w:val="00AD018F"/>
    <w:rsid w:val="00AD0A2C"/>
    <w:rsid w:val="00AD3819"/>
    <w:rsid w:val="00AD38CA"/>
    <w:rsid w:val="00AD3ADC"/>
    <w:rsid w:val="00AD4266"/>
    <w:rsid w:val="00AD43DA"/>
    <w:rsid w:val="00AD4B63"/>
    <w:rsid w:val="00AD54C1"/>
    <w:rsid w:val="00AE0AC9"/>
    <w:rsid w:val="00AE2C96"/>
    <w:rsid w:val="00AE4412"/>
    <w:rsid w:val="00AE52B0"/>
    <w:rsid w:val="00AE6FB7"/>
    <w:rsid w:val="00AE7369"/>
    <w:rsid w:val="00AE76FF"/>
    <w:rsid w:val="00AF061B"/>
    <w:rsid w:val="00AF1595"/>
    <w:rsid w:val="00AF1879"/>
    <w:rsid w:val="00AF1ABC"/>
    <w:rsid w:val="00AF2269"/>
    <w:rsid w:val="00AF42A7"/>
    <w:rsid w:val="00AF5A3F"/>
    <w:rsid w:val="00AF5BEC"/>
    <w:rsid w:val="00B00780"/>
    <w:rsid w:val="00B0099B"/>
    <w:rsid w:val="00B01AAF"/>
    <w:rsid w:val="00B02315"/>
    <w:rsid w:val="00B033E7"/>
    <w:rsid w:val="00B03C7A"/>
    <w:rsid w:val="00B0431F"/>
    <w:rsid w:val="00B04A92"/>
    <w:rsid w:val="00B06017"/>
    <w:rsid w:val="00B067A2"/>
    <w:rsid w:val="00B121B8"/>
    <w:rsid w:val="00B12462"/>
    <w:rsid w:val="00B13823"/>
    <w:rsid w:val="00B13B82"/>
    <w:rsid w:val="00B1590F"/>
    <w:rsid w:val="00B15B32"/>
    <w:rsid w:val="00B168C1"/>
    <w:rsid w:val="00B203C7"/>
    <w:rsid w:val="00B2093C"/>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3813"/>
    <w:rsid w:val="00B54D8B"/>
    <w:rsid w:val="00B55D9B"/>
    <w:rsid w:val="00B55EF1"/>
    <w:rsid w:val="00B563E8"/>
    <w:rsid w:val="00B56FC7"/>
    <w:rsid w:val="00B63046"/>
    <w:rsid w:val="00B6739B"/>
    <w:rsid w:val="00B732C1"/>
    <w:rsid w:val="00B75F86"/>
    <w:rsid w:val="00B7766E"/>
    <w:rsid w:val="00B823BE"/>
    <w:rsid w:val="00B8258C"/>
    <w:rsid w:val="00B84B2E"/>
    <w:rsid w:val="00B85DBB"/>
    <w:rsid w:val="00B866BC"/>
    <w:rsid w:val="00B900C8"/>
    <w:rsid w:val="00B91FC4"/>
    <w:rsid w:val="00B929DA"/>
    <w:rsid w:val="00B95D08"/>
    <w:rsid w:val="00B977C4"/>
    <w:rsid w:val="00BA07DE"/>
    <w:rsid w:val="00BA0DD6"/>
    <w:rsid w:val="00BA1BAB"/>
    <w:rsid w:val="00BA22A5"/>
    <w:rsid w:val="00BA2B55"/>
    <w:rsid w:val="00BA4364"/>
    <w:rsid w:val="00BA61DA"/>
    <w:rsid w:val="00BA62D7"/>
    <w:rsid w:val="00BB05EB"/>
    <w:rsid w:val="00BB0BD9"/>
    <w:rsid w:val="00BB1F31"/>
    <w:rsid w:val="00BB2BC9"/>
    <w:rsid w:val="00BB33EB"/>
    <w:rsid w:val="00BB4189"/>
    <w:rsid w:val="00BB46DE"/>
    <w:rsid w:val="00BC1556"/>
    <w:rsid w:val="00BC427F"/>
    <w:rsid w:val="00BC4549"/>
    <w:rsid w:val="00BC4C40"/>
    <w:rsid w:val="00BC56BC"/>
    <w:rsid w:val="00BD0C21"/>
    <w:rsid w:val="00BD0EF1"/>
    <w:rsid w:val="00BD1945"/>
    <w:rsid w:val="00BD33DC"/>
    <w:rsid w:val="00BD52C3"/>
    <w:rsid w:val="00BD74C9"/>
    <w:rsid w:val="00BD7E12"/>
    <w:rsid w:val="00BE0F03"/>
    <w:rsid w:val="00BE25A7"/>
    <w:rsid w:val="00BE54D1"/>
    <w:rsid w:val="00BE5AC5"/>
    <w:rsid w:val="00BE5E78"/>
    <w:rsid w:val="00BE7A24"/>
    <w:rsid w:val="00BF295D"/>
    <w:rsid w:val="00BF2DB3"/>
    <w:rsid w:val="00BF4282"/>
    <w:rsid w:val="00BF4BF8"/>
    <w:rsid w:val="00BF4D40"/>
    <w:rsid w:val="00BF4E4E"/>
    <w:rsid w:val="00BF4F1D"/>
    <w:rsid w:val="00BF50C4"/>
    <w:rsid w:val="00BF6935"/>
    <w:rsid w:val="00C006D9"/>
    <w:rsid w:val="00C01692"/>
    <w:rsid w:val="00C03F47"/>
    <w:rsid w:val="00C05589"/>
    <w:rsid w:val="00C0752C"/>
    <w:rsid w:val="00C07C1C"/>
    <w:rsid w:val="00C10B40"/>
    <w:rsid w:val="00C1149C"/>
    <w:rsid w:val="00C11AA2"/>
    <w:rsid w:val="00C13D73"/>
    <w:rsid w:val="00C13F5A"/>
    <w:rsid w:val="00C13FEE"/>
    <w:rsid w:val="00C141F5"/>
    <w:rsid w:val="00C14239"/>
    <w:rsid w:val="00C15D4F"/>
    <w:rsid w:val="00C17653"/>
    <w:rsid w:val="00C17F17"/>
    <w:rsid w:val="00C2054F"/>
    <w:rsid w:val="00C2093C"/>
    <w:rsid w:val="00C210E3"/>
    <w:rsid w:val="00C2209C"/>
    <w:rsid w:val="00C233C9"/>
    <w:rsid w:val="00C23854"/>
    <w:rsid w:val="00C26530"/>
    <w:rsid w:val="00C276E7"/>
    <w:rsid w:val="00C30153"/>
    <w:rsid w:val="00C31009"/>
    <w:rsid w:val="00C325C3"/>
    <w:rsid w:val="00C327F9"/>
    <w:rsid w:val="00C32BA2"/>
    <w:rsid w:val="00C33153"/>
    <w:rsid w:val="00C34873"/>
    <w:rsid w:val="00C34C73"/>
    <w:rsid w:val="00C3720E"/>
    <w:rsid w:val="00C3738A"/>
    <w:rsid w:val="00C407AC"/>
    <w:rsid w:val="00C410AC"/>
    <w:rsid w:val="00C414DC"/>
    <w:rsid w:val="00C41DF5"/>
    <w:rsid w:val="00C42C6B"/>
    <w:rsid w:val="00C4528B"/>
    <w:rsid w:val="00C50F2F"/>
    <w:rsid w:val="00C51926"/>
    <w:rsid w:val="00C5472E"/>
    <w:rsid w:val="00C552CB"/>
    <w:rsid w:val="00C55AFD"/>
    <w:rsid w:val="00C57B50"/>
    <w:rsid w:val="00C62C72"/>
    <w:rsid w:val="00C6534C"/>
    <w:rsid w:val="00C65941"/>
    <w:rsid w:val="00C6743F"/>
    <w:rsid w:val="00C67F0D"/>
    <w:rsid w:val="00C72E77"/>
    <w:rsid w:val="00C75483"/>
    <w:rsid w:val="00C76BFB"/>
    <w:rsid w:val="00C76E40"/>
    <w:rsid w:val="00C816E4"/>
    <w:rsid w:val="00C839A8"/>
    <w:rsid w:val="00C861D8"/>
    <w:rsid w:val="00C87A1D"/>
    <w:rsid w:val="00C90F8E"/>
    <w:rsid w:val="00C915FA"/>
    <w:rsid w:val="00C93B95"/>
    <w:rsid w:val="00C940CE"/>
    <w:rsid w:val="00C946C6"/>
    <w:rsid w:val="00C9681F"/>
    <w:rsid w:val="00C96EE2"/>
    <w:rsid w:val="00CA06C6"/>
    <w:rsid w:val="00CA0781"/>
    <w:rsid w:val="00CA1020"/>
    <w:rsid w:val="00CA15D8"/>
    <w:rsid w:val="00CA4359"/>
    <w:rsid w:val="00CA4E71"/>
    <w:rsid w:val="00CA601E"/>
    <w:rsid w:val="00CA6E28"/>
    <w:rsid w:val="00CB3640"/>
    <w:rsid w:val="00CB39D8"/>
    <w:rsid w:val="00CC4780"/>
    <w:rsid w:val="00CC54B0"/>
    <w:rsid w:val="00CC568F"/>
    <w:rsid w:val="00CC611C"/>
    <w:rsid w:val="00CC6756"/>
    <w:rsid w:val="00CD074B"/>
    <w:rsid w:val="00CD0C72"/>
    <w:rsid w:val="00CD1F70"/>
    <w:rsid w:val="00CD4712"/>
    <w:rsid w:val="00CD4C9E"/>
    <w:rsid w:val="00CD757D"/>
    <w:rsid w:val="00CD7817"/>
    <w:rsid w:val="00CE2107"/>
    <w:rsid w:val="00CE3C92"/>
    <w:rsid w:val="00CE59C7"/>
    <w:rsid w:val="00CE735D"/>
    <w:rsid w:val="00CE7894"/>
    <w:rsid w:val="00CF16FA"/>
    <w:rsid w:val="00CF26C1"/>
    <w:rsid w:val="00CF4235"/>
    <w:rsid w:val="00CF661A"/>
    <w:rsid w:val="00CF7308"/>
    <w:rsid w:val="00D00B75"/>
    <w:rsid w:val="00D02FCE"/>
    <w:rsid w:val="00D03EBD"/>
    <w:rsid w:val="00D057AC"/>
    <w:rsid w:val="00D06058"/>
    <w:rsid w:val="00D06AE4"/>
    <w:rsid w:val="00D06F28"/>
    <w:rsid w:val="00D07CAF"/>
    <w:rsid w:val="00D125EA"/>
    <w:rsid w:val="00D14AEA"/>
    <w:rsid w:val="00D15770"/>
    <w:rsid w:val="00D21984"/>
    <w:rsid w:val="00D249AD"/>
    <w:rsid w:val="00D25441"/>
    <w:rsid w:val="00D26EF3"/>
    <w:rsid w:val="00D27F63"/>
    <w:rsid w:val="00D30B06"/>
    <w:rsid w:val="00D32C92"/>
    <w:rsid w:val="00D33123"/>
    <w:rsid w:val="00D34008"/>
    <w:rsid w:val="00D35F33"/>
    <w:rsid w:val="00D42137"/>
    <w:rsid w:val="00D4464D"/>
    <w:rsid w:val="00D44BE8"/>
    <w:rsid w:val="00D44FCA"/>
    <w:rsid w:val="00D45164"/>
    <w:rsid w:val="00D5045F"/>
    <w:rsid w:val="00D51A8E"/>
    <w:rsid w:val="00D52A86"/>
    <w:rsid w:val="00D537B4"/>
    <w:rsid w:val="00D539C2"/>
    <w:rsid w:val="00D53B29"/>
    <w:rsid w:val="00D60373"/>
    <w:rsid w:val="00D60E4D"/>
    <w:rsid w:val="00D65F96"/>
    <w:rsid w:val="00D6775D"/>
    <w:rsid w:val="00D71740"/>
    <w:rsid w:val="00D77825"/>
    <w:rsid w:val="00D84012"/>
    <w:rsid w:val="00D846EC"/>
    <w:rsid w:val="00D91F36"/>
    <w:rsid w:val="00D92C36"/>
    <w:rsid w:val="00D94EA2"/>
    <w:rsid w:val="00D95876"/>
    <w:rsid w:val="00D962D3"/>
    <w:rsid w:val="00D978B5"/>
    <w:rsid w:val="00DA03AC"/>
    <w:rsid w:val="00DA0B90"/>
    <w:rsid w:val="00DA36E8"/>
    <w:rsid w:val="00DA3AE0"/>
    <w:rsid w:val="00DA6DFD"/>
    <w:rsid w:val="00DB168F"/>
    <w:rsid w:val="00DB3A5E"/>
    <w:rsid w:val="00DB56CC"/>
    <w:rsid w:val="00DB6484"/>
    <w:rsid w:val="00DB6627"/>
    <w:rsid w:val="00DB665B"/>
    <w:rsid w:val="00DB7647"/>
    <w:rsid w:val="00DC06F8"/>
    <w:rsid w:val="00DC0E5B"/>
    <w:rsid w:val="00DC0EA7"/>
    <w:rsid w:val="00DC3C62"/>
    <w:rsid w:val="00DC5BE2"/>
    <w:rsid w:val="00DC5E4C"/>
    <w:rsid w:val="00DD06F6"/>
    <w:rsid w:val="00DD12B4"/>
    <w:rsid w:val="00DD2AF6"/>
    <w:rsid w:val="00DD6742"/>
    <w:rsid w:val="00DD7BBC"/>
    <w:rsid w:val="00DD7FFE"/>
    <w:rsid w:val="00DE02D5"/>
    <w:rsid w:val="00DE219D"/>
    <w:rsid w:val="00DE2210"/>
    <w:rsid w:val="00DE2FCC"/>
    <w:rsid w:val="00DE410A"/>
    <w:rsid w:val="00DE6ADB"/>
    <w:rsid w:val="00DE7BA5"/>
    <w:rsid w:val="00DF072D"/>
    <w:rsid w:val="00DF0C44"/>
    <w:rsid w:val="00DF1EB2"/>
    <w:rsid w:val="00DF436F"/>
    <w:rsid w:val="00DF52A9"/>
    <w:rsid w:val="00DF5328"/>
    <w:rsid w:val="00DF5BA5"/>
    <w:rsid w:val="00DF6C2E"/>
    <w:rsid w:val="00DF75C0"/>
    <w:rsid w:val="00E04E9E"/>
    <w:rsid w:val="00E0570A"/>
    <w:rsid w:val="00E06396"/>
    <w:rsid w:val="00E07C31"/>
    <w:rsid w:val="00E10C70"/>
    <w:rsid w:val="00E11991"/>
    <w:rsid w:val="00E15FF1"/>
    <w:rsid w:val="00E164E5"/>
    <w:rsid w:val="00E17BF2"/>
    <w:rsid w:val="00E21160"/>
    <w:rsid w:val="00E2259B"/>
    <w:rsid w:val="00E2265E"/>
    <w:rsid w:val="00E238D5"/>
    <w:rsid w:val="00E238E3"/>
    <w:rsid w:val="00E242B2"/>
    <w:rsid w:val="00E24FAB"/>
    <w:rsid w:val="00E251EC"/>
    <w:rsid w:val="00E25B79"/>
    <w:rsid w:val="00E30EBF"/>
    <w:rsid w:val="00E3205C"/>
    <w:rsid w:val="00E3274A"/>
    <w:rsid w:val="00E3380A"/>
    <w:rsid w:val="00E33DEA"/>
    <w:rsid w:val="00E34D39"/>
    <w:rsid w:val="00E34F8D"/>
    <w:rsid w:val="00E40CB6"/>
    <w:rsid w:val="00E447BF"/>
    <w:rsid w:val="00E4543C"/>
    <w:rsid w:val="00E4693B"/>
    <w:rsid w:val="00E47638"/>
    <w:rsid w:val="00E502E5"/>
    <w:rsid w:val="00E529E4"/>
    <w:rsid w:val="00E5454D"/>
    <w:rsid w:val="00E55A41"/>
    <w:rsid w:val="00E6019D"/>
    <w:rsid w:val="00E6294F"/>
    <w:rsid w:val="00E64479"/>
    <w:rsid w:val="00E65494"/>
    <w:rsid w:val="00E65B56"/>
    <w:rsid w:val="00E66897"/>
    <w:rsid w:val="00E671BC"/>
    <w:rsid w:val="00E709E7"/>
    <w:rsid w:val="00E71839"/>
    <w:rsid w:val="00E73B25"/>
    <w:rsid w:val="00E73B26"/>
    <w:rsid w:val="00E73C6A"/>
    <w:rsid w:val="00E76711"/>
    <w:rsid w:val="00E76DD2"/>
    <w:rsid w:val="00E77D1B"/>
    <w:rsid w:val="00E81559"/>
    <w:rsid w:val="00E81874"/>
    <w:rsid w:val="00E834AD"/>
    <w:rsid w:val="00E843F6"/>
    <w:rsid w:val="00E84E1E"/>
    <w:rsid w:val="00E868C4"/>
    <w:rsid w:val="00E8736C"/>
    <w:rsid w:val="00E907A2"/>
    <w:rsid w:val="00E90A4C"/>
    <w:rsid w:val="00E92277"/>
    <w:rsid w:val="00E94ACC"/>
    <w:rsid w:val="00E94AFE"/>
    <w:rsid w:val="00EA01EB"/>
    <w:rsid w:val="00EA032B"/>
    <w:rsid w:val="00EA15D8"/>
    <w:rsid w:val="00EA1FAC"/>
    <w:rsid w:val="00EA3121"/>
    <w:rsid w:val="00EA4E22"/>
    <w:rsid w:val="00EB068E"/>
    <w:rsid w:val="00EB207F"/>
    <w:rsid w:val="00EB2B16"/>
    <w:rsid w:val="00EB62F5"/>
    <w:rsid w:val="00EB71D9"/>
    <w:rsid w:val="00EB77AB"/>
    <w:rsid w:val="00EB7803"/>
    <w:rsid w:val="00EB7A9C"/>
    <w:rsid w:val="00EC09F5"/>
    <w:rsid w:val="00EC378B"/>
    <w:rsid w:val="00EC402F"/>
    <w:rsid w:val="00EC4ED4"/>
    <w:rsid w:val="00EC55DC"/>
    <w:rsid w:val="00EC694E"/>
    <w:rsid w:val="00EC69BD"/>
    <w:rsid w:val="00EC73E2"/>
    <w:rsid w:val="00ED2464"/>
    <w:rsid w:val="00ED2D29"/>
    <w:rsid w:val="00ED5E3F"/>
    <w:rsid w:val="00ED6E86"/>
    <w:rsid w:val="00ED6F8E"/>
    <w:rsid w:val="00EE136B"/>
    <w:rsid w:val="00EE1A11"/>
    <w:rsid w:val="00EE29D5"/>
    <w:rsid w:val="00EE4406"/>
    <w:rsid w:val="00EE5FB4"/>
    <w:rsid w:val="00EE60C5"/>
    <w:rsid w:val="00EE7435"/>
    <w:rsid w:val="00EE7DC0"/>
    <w:rsid w:val="00EF0BEB"/>
    <w:rsid w:val="00EF2403"/>
    <w:rsid w:val="00EF31D5"/>
    <w:rsid w:val="00EF461D"/>
    <w:rsid w:val="00EF61FE"/>
    <w:rsid w:val="00EF67F1"/>
    <w:rsid w:val="00EF6BB7"/>
    <w:rsid w:val="00F00595"/>
    <w:rsid w:val="00F00EA2"/>
    <w:rsid w:val="00F0226B"/>
    <w:rsid w:val="00F02298"/>
    <w:rsid w:val="00F036B3"/>
    <w:rsid w:val="00F06311"/>
    <w:rsid w:val="00F06AAB"/>
    <w:rsid w:val="00F0707F"/>
    <w:rsid w:val="00F11FC1"/>
    <w:rsid w:val="00F21A8A"/>
    <w:rsid w:val="00F22893"/>
    <w:rsid w:val="00F23792"/>
    <w:rsid w:val="00F23C8B"/>
    <w:rsid w:val="00F23ECE"/>
    <w:rsid w:val="00F24E30"/>
    <w:rsid w:val="00F277B1"/>
    <w:rsid w:val="00F30D44"/>
    <w:rsid w:val="00F34E11"/>
    <w:rsid w:val="00F377D6"/>
    <w:rsid w:val="00F404FB"/>
    <w:rsid w:val="00F40C17"/>
    <w:rsid w:val="00F43B82"/>
    <w:rsid w:val="00F45C31"/>
    <w:rsid w:val="00F51E5E"/>
    <w:rsid w:val="00F5331E"/>
    <w:rsid w:val="00F60C5F"/>
    <w:rsid w:val="00F626AF"/>
    <w:rsid w:val="00F64D9E"/>
    <w:rsid w:val="00F64F7B"/>
    <w:rsid w:val="00F66B31"/>
    <w:rsid w:val="00F70E37"/>
    <w:rsid w:val="00F7150B"/>
    <w:rsid w:val="00F71FCD"/>
    <w:rsid w:val="00F72BC2"/>
    <w:rsid w:val="00F72DA2"/>
    <w:rsid w:val="00F754C2"/>
    <w:rsid w:val="00F769C9"/>
    <w:rsid w:val="00F772A5"/>
    <w:rsid w:val="00F779BF"/>
    <w:rsid w:val="00F81110"/>
    <w:rsid w:val="00F83586"/>
    <w:rsid w:val="00F8420C"/>
    <w:rsid w:val="00F85476"/>
    <w:rsid w:val="00F85C79"/>
    <w:rsid w:val="00F9068E"/>
    <w:rsid w:val="00F90695"/>
    <w:rsid w:val="00F9123F"/>
    <w:rsid w:val="00F91DD8"/>
    <w:rsid w:val="00F91FB9"/>
    <w:rsid w:val="00F927EF"/>
    <w:rsid w:val="00F93AB0"/>
    <w:rsid w:val="00F93D82"/>
    <w:rsid w:val="00F94AAD"/>
    <w:rsid w:val="00F94C46"/>
    <w:rsid w:val="00F9540E"/>
    <w:rsid w:val="00F95D14"/>
    <w:rsid w:val="00FA02AA"/>
    <w:rsid w:val="00FA12E3"/>
    <w:rsid w:val="00FA2295"/>
    <w:rsid w:val="00FA5AA7"/>
    <w:rsid w:val="00FA7138"/>
    <w:rsid w:val="00FA7339"/>
    <w:rsid w:val="00FB15DD"/>
    <w:rsid w:val="00FB4CA7"/>
    <w:rsid w:val="00FB4D03"/>
    <w:rsid w:val="00FB7F95"/>
    <w:rsid w:val="00FC11B6"/>
    <w:rsid w:val="00FC1473"/>
    <w:rsid w:val="00FC17A0"/>
    <w:rsid w:val="00FC256A"/>
    <w:rsid w:val="00FC262E"/>
    <w:rsid w:val="00FC2FEB"/>
    <w:rsid w:val="00FC39A3"/>
    <w:rsid w:val="00FC3D36"/>
    <w:rsid w:val="00FC447B"/>
    <w:rsid w:val="00FC4701"/>
    <w:rsid w:val="00FC4D6D"/>
    <w:rsid w:val="00FD027B"/>
    <w:rsid w:val="00FD1051"/>
    <w:rsid w:val="00FD12BE"/>
    <w:rsid w:val="00FD1C18"/>
    <w:rsid w:val="00FD54E8"/>
    <w:rsid w:val="00FD560C"/>
    <w:rsid w:val="00FD67F5"/>
    <w:rsid w:val="00FD6CA3"/>
    <w:rsid w:val="00FD71CF"/>
    <w:rsid w:val="00FD7A08"/>
    <w:rsid w:val="00FE02E0"/>
    <w:rsid w:val="00FE18E6"/>
    <w:rsid w:val="00FE350D"/>
    <w:rsid w:val="00FE44DA"/>
    <w:rsid w:val="00FE50F8"/>
    <w:rsid w:val="00FE5817"/>
    <w:rsid w:val="00FE649C"/>
    <w:rsid w:val="00FE697B"/>
    <w:rsid w:val="00FF1199"/>
    <w:rsid w:val="00FF1304"/>
    <w:rsid w:val="00FF2C37"/>
    <w:rsid w:val="00FF3423"/>
    <w:rsid w:val="00FF4C67"/>
    <w:rsid w:val="00FF6C0E"/>
    <w:rsid w:val="00FF7CAC"/>
    <w:rsid w:val="0170EBE6"/>
    <w:rsid w:val="01BB22F8"/>
    <w:rsid w:val="01EE9631"/>
    <w:rsid w:val="0211D0F8"/>
    <w:rsid w:val="024D1A24"/>
    <w:rsid w:val="04C0E53A"/>
    <w:rsid w:val="04E2A1EC"/>
    <w:rsid w:val="0522D25C"/>
    <w:rsid w:val="053CF480"/>
    <w:rsid w:val="05985598"/>
    <w:rsid w:val="05D5E0B1"/>
    <w:rsid w:val="0826D690"/>
    <w:rsid w:val="08398CBC"/>
    <w:rsid w:val="085DD7B5"/>
    <w:rsid w:val="08B96339"/>
    <w:rsid w:val="0999C68A"/>
    <w:rsid w:val="099BBB9B"/>
    <w:rsid w:val="09F0CC28"/>
    <w:rsid w:val="0A0CA2D4"/>
    <w:rsid w:val="0BCD6431"/>
    <w:rsid w:val="0BD956CF"/>
    <w:rsid w:val="0C4BB817"/>
    <w:rsid w:val="0C73DB2B"/>
    <w:rsid w:val="0D96917E"/>
    <w:rsid w:val="0E139342"/>
    <w:rsid w:val="0E8399CE"/>
    <w:rsid w:val="0E8DA1DF"/>
    <w:rsid w:val="0F3281A2"/>
    <w:rsid w:val="0FE255BB"/>
    <w:rsid w:val="105176A0"/>
    <w:rsid w:val="11ACFEC5"/>
    <w:rsid w:val="12B65D21"/>
    <w:rsid w:val="13015C45"/>
    <w:rsid w:val="1380A588"/>
    <w:rsid w:val="13A21DF3"/>
    <w:rsid w:val="13F5F784"/>
    <w:rsid w:val="15F35D85"/>
    <w:rsid w:val="161D4CAC"/>
    <w:rsid w:val="1631B147"/>
    <w:rsid w:val="164254A6"/>
    <w:rsid w:val="16C36D8E"/>
    <w:rsid w:val="17FA55D1"/>
    <w:rsid w:val="189035A5"/>
    <w:rsid w:val="19962632"/>
    <w:rsid w:val="19E07DD9"/>
    <w:rsid w:val="1B4756D2"/>
    <w:rsid w:val="1BA06EC6"/>
    <w:rsid w:val="1BC5C0BD"/>
    <w:rsid w:val="1BFB4242"/>
    <w:rsid w:val="1C575B44"/>
    <w:rsid w:val="1CC2EE6D"/>
    <w:rsid w:val="1D64B371"/>
    <w:rsid w:val="1D9712A3"/>
    <w:rsid w:val="1E43176D"/>
    <w:rsid w:val="1E8E806F"/>
    <w:rsid w:val="1EAC7663"/>
    <w:rsid w:val="1EEBFA58"/>
    <w:rsid w:val="1F5FEB1E"/>
    <w:rsid w:val="1FEC3F59"/>
    <w:rsid w:val="20800983"/>
    <w:rsid w:val="20D84040"/>
    <w:rsid w:val="20DC67A9"/>
    <w:rsid w:val="20F6AA50"/>
    <w:rsid w:val="217FF211"/>
    <w:rsid w:val="221037CC"/>
    <w:rsid w:val="22313C57"/>
    <w:rsid w:val="226E6C4B"/>
    <w:rsid w:val="23132CEB"/>
    <w:rsid w:val="2339405A"/>
    <w:rsid w:val="23540F93"/>
    <w:rsid w:val="237E4440"/>
    <w:rsid w:val="2427EE94"/>
    <w:rsid w:val="242D5D5C"/>
    <w:rsid w:val="2492DC53"/>
    <w:rsid w:val="25BBACA1"/>
    <w:rsid w:val="264A029F"/>
    <w:rsid w:val="26710AB8"/>
    <w:rsid w:val="2699F73E"/>
    <w:rsid w:val="2831B7DC"/>
    <w:rsid w:val="283F7C36"/>
    <w:rsid w:val="285359E7"/>
    <w:rsid w:val="29121930"/>
    <w:rsid w:val="2AD8BCF9"/>
    <w:rsid w:val="2AFCFBF2"/>
    <w:rsid w:val="2B021DD7"/>
    <w:rsid w:val="2B4F82CB"/>
    <w:rsid w:val="2BF52DC0"/>
    <w:rsid w:val="2CBA7B2C"/>
    <w:rsid w:val="2D34224A"/>
    <w:rsid w:val="2D440BDE"/>
    <w:rsid w:val="2D641F73"/>
    <w:rsid w:val="2E793353"/>
    <w:rsid w:val="2F5C8ED7"/>
    <w:rsid w:val="2FA4A5D1"/>
    <w:rsid w:val="3023A164"/>
    <w:rsid w:val="31F87924"/>
    <w:rsid w:val="32C509D2"/>
    <w:rsid w:val="32D2D375"/>
    <w:rsid w:val="33151D42"/>
    <w:rsid w:val="3400F2AF"/>
    <w:rsid w:val="342DC6D8"/>
    <w:rsid w:val="355C04F1"/>
    <w:rsid w:val="35967FB7"/>
    <w:rsid w:val="35ED3DF2"/>
    <w:rsid w:val="3772AB1F"/>
    <w:rsid w:val="382626FC"/>
    <w:rsid w:val="382EB349"/>
    <w:rsid w:val="383E8A83"/>
    <w:rsid w:val="38A49482"/>
    <w:rsid w:val="38FF7F4A"/>
    <w:rsid w:val="3909F0C2"/>
    <w:rsid w:val="3924DEB4"/>
    <w:rsid w:val="39340721"/>
    <w:rsid w:val="39B38A4E"/>
    <w:rsid w:val="3A8D198B"/>
    <w:rsid w:val="3ADE20A5"/>
    <w:rsid w:val="3B0BB1C2"/>
    <w:rsid w:val="3C49BB33"/>
    <w:rsid w:val="3CC9B592"/>
    <w:rsid w:val="3D655A75"/>
    <w:rsid w:val="3E9DE240"/>
    <w:rsid w:val="3F15192A"/>
    <w:rsid w:val="3FB4158C"/>
    <w:rsid w:val="3FFE113A"/>
    <w:rsid w:val="40F7B206"/>
    <w:rsid w:val="41716643"/>
    <w:rsid w:val="4366840D"/>
    <w:rsid w:val="4404A714"/>
    <w:rsid w:val="4423E0AB"/>
    <w:rsid w:val="444C0086"/>
    <w:rsid w:val="44A76531"/>
    <w:rsid w:val="44F01D78"/>
    <w:rsid w:val="455A2A20"/>
    <w:rsid w:val="45E7D0E7"/>
    <w:rsid w:val="464AB1B1"/>
    <w:rsid w:val="46553F11"/>
    <w:rsid w:val="46AAD3D8"/>
    <w:rsid w:val="46D15107"/>
    <w:rsid w:val="46F4EFF4"/>
    <w:rsid w:val="47356737"/>
    <w:rsid w:val="4810F44F"/>
    <w:rsid w:val="483F37E8"/>
    <w:rsid w:val="493879D9"/>
    <w:rsid w:val="496CAC1B"/>
    <w:rsid w:val="49B78737"/>
    <w:rsid w:val="4A14E19A"/>
    <w:rsid w:val="4A380EB5"/>
    <w:rsid w:val="4A6D9DDE"/>
    <w:rsid w:val="4AC0A758"/>
    <w:rsid w:val="4AD8FC82"/>
    <w:rsid w:val="4B20C8CE"/>
    <w:rsid w:val="4B78DE10"/>
    <w:rsid w:val="4BBDE032"/>
    <w:rsid w:val="4BC537EC"/>
    <w:rsid w:val="4C50EDDA"/>
    <w:rsid w:val="4CC03D38"/>
    <w:rsid w:val="4DC4DECE"/>
    <w:rsid w:val="4E49E234"/>
    <w:rsid w:val="4EB345CF"/>
    <w:rsid w:val="4EBC061D"/>
    <w:rsid w:val="4F73D4C8"/>
    <w:rsid w:val="50092C9C"/>
    <w:rsid w:val="508C9800"/>
    <w:rsid w:val="515023C4"/>
    <w:rsid w:val="516F206E"/>
    <w:rsid w:val="51891177"/>
    <w:rsid w:val="527BA61C"/>
    <w:rsid w:val="528935F9"/>
    <w:rsid w:val="53CD72E5"/>
    <w:rsid w:val="5531BE01"/>
    <w:rsid w:val="557D8BBB"/>
    <w:rsid w:val="55A8B9AC"/>
    <w:rsid w:val="56C0322E"/>
    <w:rsid w:val="5744D6F2"/>
    <w:rsid w:val="5959739A"/>
    <w:rsid w:val="5B5108ED"/>
    <w:rsid w:val="5C8CC1FF"/>
    <w:rsid w:val="5C8F8DEC"/>
    <w:rsid w:val="5CA309D2"/>
    <w:rsid w:val="5D650A0D"/>
    <w:rsid w:val="5FB26F34"/>
    <w:rsid w:val="5FC009FE"/>
    <w:rsid w:val="6061A2F3"/>
    <w:rsid w:val="61C5C29D"/>
    <w:rsid w:val="624495BC"/>
    <w:rsid w:val="6303D349"/>
    <w:rsid w:val="635D47C9"/>
    <w:rsid w:val="6370372D"/>
    <w:rsid w:val="6370ED6B"/>
    <w:rsid w:val="6499EA33"/>
    <w:rsid w:val="65768F07"/>
    <w:rsid w:val="65D7E019"/>
    <w:rsid w:val="6609FB95"/>
    <w:rsid w:val="673ED848"/>
    <w:rsid w:val="6783A198"/>
    <w:rsid w:val="679FE05C"/>
    <w:rsid w:val="67E2F49E"/>
    <w:rsid w:val="68474B29"/>
    <w:rsid w:val="687132B7"/>
    <w:rsid w:val="6940630F"/>
    <w:rsid w:val="6943D654"/>
    <w:rsid w:val="69B5A513"/>
    <w:rsid w:val="6A39D735"/>
    <w:rsid w:val="6A4769B6"/>
    <w:rsid w:val="6AF9EE36"/>
    <w:rsid w:val="6B1D5C5D"/>
    <w:rsid w:val="6BEA3141"/>
    <w:rsid w:val="6C1CB7AB"/>
    <w:rsid w:val="6CED011F"/>
    <w:rsid w:val="6D7FDCE9"/>
    <w:rsid w:val="6DD692B6"/>
    <w:rsid w:val="6E37EA9B"/>
    <w:rsid w:val="6EB3A012"/>
    <w:rsid w:val="6EB51E44"/>
    <w:rsid w:val="6F5F1217"/>
    <w:rsid w:val="6F94F8E2"/>
    <w:rsid w:val="7100FD29"/>
    <w:rsid w:val="714B522A"/>
    <w:rsid w:val="72483130"/>
    <w:rsid w:val="72D27114"/>
    <w:rsid w:val="744F55FF"/>
    <w:rsid w:val="74F0BF41"/>
    <w:rsid w:val="74F60686"/>
    <w:rsid w:val="76CCAF4E"/>
    <w:rsid w:val="770279F6"/>
    <w:rsid w:val="7710D424"/>
    <w:rsid w:val="776627ED"/>
    <w:rsid w:val="78A894C2"/>
    <w:rsid w:val="79351CEE"/>
    <w:rsid w:val="7A3E44C3"/>
    <w:rsid w:val="7A4833A3"/>
    <w:rsid w:val="7AAF6D06"/>
    <w:rsid w:val="7B39404F"/>
    <w:rsid w:val="7C421E0E"/>
    <w:rsid w:val="7CE70E26"/>
    <w:rsid w:val="7D79A900"/>
    <w:rsid w:val="7DF87031"/>
    <w:rsid w:val="7EA5559A"/>
    <w:rsid w:val="7EB88905"/>
    <w:rsid w:val="7EC1E6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803"/>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1"/>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9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UnresolvedMention">
    <w:name w:val="Unresolved Mention"/>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
      </w:numPr>
    </w:pPr>
  </w:style>
  <w:style w:type="paragraph" w:customStyle="1" w:styleId="Nagwek21">
    <w:name w:val="Nagłówek 21"/>
    <w:basedOn w:val="Normalny1"/>
    <w:rsid w:val="00282655"/>
    <w:pPr>
      <w:numPr>
        <w:ilvl w:val="1"/>
        <w:numId w:val="3"/>
      </w:numPr>
      <w:outlineLvl w:val="1"/>
    </w:pPr>
    <w:rPr>
      <w:b/>
      <w:bCs/>
      <w:caps/>
      <w:color w:val="C00000"/>
      <w:szCs w:val="28"/>
    </w:rPr>
  </w:style>
  <w:style w:type="paragraph" w:customStyle="1" w:styleId="Nagwek31">
    <w:name w:val="Nagłówek 31"/>
    <w:basedOn w:val="Normalny1"/>
    <w:next w:val="Normalny1"/>
    <w:rsid w:val="00282655"/>
    <w:pPr>
      <w:numPr>
        <w:ilvl w:val="2"/>
        <w:numId w:val="3"/>
      </w:numPr>
      <w:spacing w:before="40"/>
      <w:outlineLvl w:val="2"/>
    </w:pPr>
  </w:style>
  <w:style w:type="paragraph" w:customStyle="1" w:styleId="Nagwek41">
    <w:name w:val="Nagłówek 41"/>
    <w:basedOn w:val="Normalny1"/>
    <w:next w:val="Normalny1"/>
    <w:rsid w:val="00282655"/>
    <w:pPr>
      <w:keepNext/>
      <w:keepLines/>
      <w:numPr>
        <w:ilvl w:val="3"/>
        <w:numId w:val="3"/>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
      </w:numPr>
      <w:spacing w:before="40"/>
      <w:ind w:left="6480" w:hanging="180"/>
      <w:outlineLvl w:val="8"/>
    </w:pPr>
    <w:rPr>
      <w:i/>
      <w:iCs/>
      <w:color w:val="272727"/>
      <w:sz w:val="21"/>
      <w:szCs w:val="21"/>
    </w:rPr>
  </w:style>
  <w:style w:type="character" w:customStyle="1" w:styleId="Domylnaczcionkaakapitu10000000">
    <w:name w:val="Domyślna czcionka akapitu10000000"/>
    <w:rsid w:val="00282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88BEB-1259-487C-A250-CE62D71C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7090</Words>
  <Characters>42546</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2021-01-28T13:17:00Z</dcterms:created>
  <dcterms:modified xsi:type="dcterms:W3CDTF">2021-01-28T13:17:00Z</dcterms:modified>
</cp:coreProperties>
</file>